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51E0F" w14:textId="77777777" w:rsidR="00226D53" w:rsidRDefault="00226D53" w:rsidP="00B063DC">
      <w:pPr>
        <w:pStyle w:val="Kopfzeile"/>
      </w:pPr>
    </w:p>
    <w:p w14:paraId="7C3EE7FB"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145693C8" w14:textId="77777777" w:rsidR="0055486F" w:rsidRDefault="0055486F" w:rsidP="00CA0E88">
      <w:pPr>
        <w:pStyle w:val="Titel-berschrift"/>
        <w:framePr w:h="8986" w:wrap="notBeside" w:vAnchor="page" w:y="6406"/>
        <w:suppressAutoHyphens/>
        <w:spacing w:before="240" w:after="0"/>
      </w:pPr>
    </w:p>
    <w:p w14:paraId="587012FB" w14:textId="77777777" w:rsidR="009F2AFF" w:rsidRDefault="009F2AFF" w:rsidP="004A629C">
      <w:pPr>
        <w:pStyle w:val="Titel-berschrift"/>
        <w:framePr w:h="8986" w:wrap="notBeside" w:vAnchor="page" w:y="6406"/>
        <w:suppressAutoHyphens/>
      </w:pPr>
      <w:r>
        <w:t>Herzschrittmacher-Revision/-Systemwechsel/-Explantation</w:t>
      </w:r>
    </w:p>
    <w:p w14:paraId="5E951148" w14:textId="77777777" w:rsidR="00E76131" w:rsidRPr="00E76131" w:rsidRDefault="00E76131" w:rsidP="009D42B4">
      <w:pPr>
        <w:pStyle w:val="Titel-Subberschrift"/>
        <w:framePr w:h="8986" w:wrap="notBeside" w:vAnchor="page" w:y="6406"/>
      </w:pPr>
      <w:r>
        <w:t>Erfassungsjahr 2019</w:t>
      </w:r>
    </w:p>
    <w:p w14:paraId="17C4D8CA" w14:textId="77777777" w:rsidR="0062142C" w:rsidRDefault="0062142C" w:rsidP="0062142C">
      <w:pPr>
        <w:pStyle w:val="TitelseiteStand"/>
        <w:framePr w:h="8986" w:wrap="notBeside" w:vAnchor="page" w:y="6406"/>
      </w:pPr>
    </w:p>
    <w:p w14:paraId="75BD8ADB" w14:textId="2F3675A2" w:rsidR="009F2AFF" w:rsidRPr="009F2AFF" w:rsidRDefault="009F2AFF" w:rsidP="009D42B4">
      <w:pPr>
        <w:pStyle w:val="TitelseiteStand"/>
        <w:framePr w:h="8986" w:wrap="notBeside" w:vAnchor="page" w:y="6406"/>
      </w:pPr>
      <w:r w:rsidRPr="009F2AFF">
        <w:t xml:space="preserve">Stand: </w:t>
      </w:r>
      <w:del w:id="0" w:author="IQTIG" w:date="2020-04-27T15:01:00Z">
        <w:r>
          <w:delText>28.02</w:delText>
        </w:r>
      </w:del>
      <w:ins w:id="1" w:author="IQTIG" w:date="2020-04-27T15:01:00Z">
        <w:r>
          <w:t>29.04</w:t>
        </w:r>
      </w:ins>
      <w:r>
        <w:t>.2020</w:t>
      </w:r>
    </w:p>
    <w:p w14:paraId="0384ECB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D7A1DBF"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70D3E620"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0C304D3E" w14:textId="77777777" w:rsidR="00BF427B" w:rsidRDefault="00A000B3" w:rsidP="00BF427B">
      <w:pPr>
        <w:pStyle w:val="StandardImpressum"/>
        <w:spacing w:after="0"/>
        <w:rPr>
          <w:b/>
        </w:rPr>
      </w:pPr>
      <w:r w:rsidRPr="00EC19C9">
        <w:rPr>
          <w:b/>
        </w:rPr>
        <w:t>Thema:</w:t>
      </w:r>
    </w:p>
    <w:p w14:paraId="3410017D" w14:textId="77777777" w:rsidR="00F62B2A" w:rsidRPr="00F80A57" w:rsidRDefault="00C22242" w:rsidP="00DB2828">
      <w:pPr>
        <w:pStyle w:val="StandardImpressumkeineSilbentrennung"/>
      </w:pPr>
      <w:r>
        <w:t>Statistische Basisprüfung Auffälligkeitskriterien: Plausibilität und Vollzähligkeit nach QSKH-RL. Herzschrittmacher-Revision/-Systemwechsel/-Explantation. Rechenregeln für das Erfassungsjahr 2019</w:t>
      </w:r>
    </w:p>
    <w:p w14:paraId="6515FA90" w14:textId="77777777" w:rsidR="00A000B3" w:rsidRDefault="00A000B3" w:rsidP="00A000B3">
      <w:pPr>
        <w:pStyle w:val="StandardImpressum"/>
      </w:pPr>
      <w:r w:rsidRPr="00EC19C9">
        <w:rPr>
          <w:b/>
        </w:rPr>
        <w:t>Auftraggeber:</w:t>
      </w:r>
      <w:r>
        <w:rPr>
          <w:b/>
        </w:rPr>
        <w:br/>
      </w:r>
      <w:r w:rsidRPr="005F3E57">
        <w:t>Gemeinsamer Bundesausschuss</w:t>
      </w:r>
    </w:p>
    <w:p w14:paraId="173A6492" w14:textId="574B92A1" w:rsidR="00A000B3" w:rsidRPr="005F3E57" w:rsidRDefault="00A000B3" w:rsidP="00A000B3">
      <w:pPr>
        <w:pStyle w:val="StandardImpressum"/>
      </w:pPr>
      <w:r w:rsidRPr="00EC19C9">
        <w:rPr>
          <w:b/>
        </w:rPr>
        <w:t>Datum der Abgabe:</w:t>
      </w:r>
      <w:r>
        <w:rPr>
          <w:b/>
        </w:rPr>
        <w:br/>
      </w:r>
      <w:del w:id="6" w:author="IQTIG" w:date="2020-04-27T15:01:00Z">
        <w:r>
          <w:delText>28.02</w:delText>
        </w:r>
      </w:del>
      <w:ins w:id="7" w:author="IQTIG" w:date="2020-04-27T15:01:00Z">
        <w:r>
          <w:t>29.04</w:t>
        </w:r>
      </w:ins>
      <w:r>
        <w:t>.2020</w:t>
      </w:r>
    </w:p>
    <w:p w14:paraId="3630EAF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DB3BD5C" w14:textId="77777777" w:rsidR="00A000B3" w:rsidRPr="005F3E57" w:rsidRDefault="00A000B3" w:rsidP="00A000B3">
      <w:pPr>
        <w:pStyle w:val="StandardImpressum"/>
      </w:pPr>
      <w:r w:rsidRPr="005F3E57">
        <w:t>Katharina-Heinroth-Ufer 1</w:t>
      </w:r>
      <w:r w:rsidRPr="005F3E57">
        <w:br/>
        <w:t>10787 Berlin</w:t>
      </w:r>
    </w:p>
    <w:p w14:paraId="437436E8"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C6B3CDE" w14:textId="77777777" w:rsidR="00907B99" w:rsidRDefault="001A44CF"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90B01A5"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44A50690" w14:textId="02EB9819" w:rsidR="001A44CF"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287" w:history="1">
            <w:r w:rsidR="001A44CF" w:rsidRPr="00151506">
              <w:rPr>
                <w:rStyle w:val="Hyperlink"/>
              </w:rPr>
              <w:t>850339: Häufige Angabe 'kein Eingriff an der Sonde' bei gleichzeitiger Dokumentation von Sondenproblemen</w:t>
            </w:r>
            <w:r w:rsidR="001A44CF">
              <w:rPr>
                <w:webHidden/>
              </w:rPr>
              <w:tab/>
            </w:r>
            <w:r w:rsidR="001A44CF">
              <w:rPr>
                <w:webHidden/>
              </w:rPr>
              <w:fldChar w:fldCharType="begin"/>
            </w:r>
            <w:r w:rsidR="001A44CF">
              <w:rPr>
                <w:webHidden/>
              </w:rPr>
              <w:instrText xml:space="preserve"> PAGEREF _Toc38892287 \h </w:instrText>
            </w:r>
            <w:r w:rsidR="001A44CF">
              <w:rPr>
                <w:webHidden/>
              </w:rPr>
            </w:r>
            <w:r w:rsidR="001A44CF">
              <w:rPr>
                <w:webHidden/>
              </w:rPr>
              <w:fldChar w:fldCharType="separate"/>
            </w:r>
            <w:r w:rsidR="001A44CF">
              <w:rPr>
                <w:webHidden/>
              </w:rPr>
              <w:t>4</w:t>
            </w:r>
            <w:r w:rsidR="001A44CF">
              <w:rPr>
                <w:webHidden/>
              </w:rPr>
              <w:fldChar w:fldCharType="end"/>
            </w:r>
          </w:hyperlink>
        </w:p>
        <w:p w14:paraId="09F98C45" w14:textId="49699BC4" w:rsidR="001A44CF" w:rsidRDefault="001A44CF">
          <w:pPr>
            <w:pStyle w:val="Verzeichnis1"/>
            <w:rPr>
              <w:sz w:val="22"/>
            </w:rPr>
          </w:pPr>
          <w:hyperlink w:anchor="_Toc38892288" w:history="1">
            <w:r w:rsidRPr="00151506">
              <w:rPr>
                <w:rStyle w:val="Hyperlink"/>
              </w:rPr>
              <w:t>813074: Unterdokumentation von GKV-Patientinnen und GKV-Patienten</w:t>
            </w:r>
            <w:r>
              <w:rPr>
                <w:webHidden/>
              </w:rPr>
              <w:tab/>
            </w:r>
            <w:r>
              <w:rPr>
                <w:webHidden/>
              </w:rPr>
              <w:fldChar w:fldCharType="begin"/>
            </w:r>
            <w:r>
              <w:rPr>
                <w:webHidden/>
              </w:rPr>
              <w:instrText xml:space="preserve"> PAGEREF _Toc38892288 \h </w:instrText>
            </w:r>
            <w:r>
              <w:rPr>
                <w:webHidden/>
              </w:rPr>
            </w:r>
            <w:r>
              <w:rPr>
                <w:webHidden/>
              </w:rPr>
              <w:fldChar w:fldCharType="separate"/>
            </w:r>
            <w:r>
              <w:rPr>
                <w:webHidden/>
              </w:rPr>
              <w:t>6</w:t>
            </w:r>
            <w:r>
              <w:rPr>
                <w:webHidden/>
              </w:rPr>
              <w:fldChar w:fldCharType="end"/>
            </w:r>
          </w:hyperlink>
        </w:p>
        <w:p w14:paraId="4586F142" w14:textId="3BB7D318" w:rsidR="001A44CF" w:rsidRDefault="001A44CF">
          <w:pPr>
            <w:pStyle w:val="Verzeichnis1"/>
            <w:rPr>
              <w:sz w:val="22"/>
            </w:rPr>
          </w:pPr>
          <w:hyperlink w:anchor="_Toc38892289" w:history="1">
            <w:r w:rsidRPr="00151506">
              <w:rPr>
                <w:rStyle w:val="Hyperlink"/>
              </w:rPr>
              <w:t>850167: Auffälligkeitskriterium zur Überdokumentation</w:t>
            </w:r>
            <w:r>
              <w:rPr>
                <w:webHidden/>
              </w:rPr>
              <w:tab/>
            </w:r>
            <w:r>
              <w:rPr>
                <w:webHidden/>
              </w:rPr>
              <w:fldChar w:fldCharType="begin"/>
            </w:r>
            <w:r>
              <w:rPr>
                <w:webHidden/>
              </w:rPr>
              <w:instrText xml:space="preserve"> PAGEREF _Toc38892289 \h </w:instrText>
            </w:r>
            <w:r>
              <w:rPr>
                <w:webHidden/>
              </w:rPr>
            </w:r>
            <w:r>
              <w:rPr>
                <w:webHidden/>
              </w:rPr>
              <w:fldChar w:fldCharType="separate"/>
            </w:r>
            <w:r>
              <w:rPr>
                <w:webHidden/>
              </w:rPr>
              <w:t>9</w:t>
            </w:r>
            <w:r>
              <w:rPr>
                <w:webHidden/>
              </w:rPr>
              <w:fldChar w:fldCharType="end"/>
            </w:r>
          </w:hyperlink>
        </w:p>
        <w:p w14:paraId="64E241AC" w14:textId="259CB4B5" w:rsidR="001A44CF" w:rsidRDefault="001A44CF">
          <w:pPr>
            <w:pStyle w:val="Verzeichnis1"/>
            <w:rPr>
              <w:sz w:val="22"/>
            </w:rPr>
          </w:pPr>
          <w:hyperlink w:anchor="_Toc38892290" w:history="1">
            <w:r w:rsidRPr="00151506">
              <w:rPr>
                <w:rStyle w:val="Hyperlink"/>
              </w:rPr>
              <w:t>850219: Auffälligkeitskriterium zum Minimaldatensatz (MDS)</w:t>
            </w:r>
            <w:r>
              <w:rPr>
                <w:webHidden/>
              </w:rPr>
              <w:tab/>
            </w:r>
            <w:r>
              <w:rPr>
                <w:webHidden/>
              </w:rPr>
              <w:fldChar w:fldCharType="begin"/>
            </w:r>
            <w:r>
              <w:rPr>
                <w:webHidden/>
              </w:rPr>
              <w:instrText xml:space="preserve"> PAGEREF _Toc38892290 \h </w:instrText>
            </w:r>
            <w:r>
              <w:rPr>
                <w:webHidden/>
              </w:rPr>
            </w:r>
            <w:r>
              <w:rPr>
                <w:webHidden/>
              </w:rPr>
              <w:fldChar w:fldCharType="separate"/>
            </w:r>
            <w:r>
              <w:rPr>
                <w:webHidden/>
              </w:rPr>
              <w:t>11</w:t>
            </w:r>
            <w:r>
              <w:rPr>
                <w:webHidden/>
              </w:rPr>
              <w:fldChar w:fldCharType="end"/>
            </w:r>
          </w:hyperlink>
        </w:p>
        <w:p w14:paraId="56FE5560" w14:textId="2F3A7063" w:rsidR="001A44CF" w:rsidRDefault="001A44CF">
          <w:pPr>
            <w:pStyle w:val="Verzeichnis1"/>
            <w:rPr>
              <w:sz w:val="22"/>
            </w:rPr>
          </w:pPr>
          <w:hyperlink w:anchor="_Toc38892291" w:history="1">
            <w:r w:rsidRPr="00151506">
              <w:rPr>
                <w:rStyle w:val="Hyperlink"/>
              </w:rPr>
              <w:t>Anhang I: Schlüssel (Spezifikation)</w:t>
            </w:r>
            <w:r>
              <w:rPr>
                <w:webHidden/>
              </w:rPr>
              <w:tab/>
            </w:r>
            <w:r>
              <w:rPr>
                <w:webHidden/>
              </w:rPr>
              <w:fldChar w:fldCharType="begin"/>
            </w:r>
            <w:r>
              <w:rPr>
                <w:webHidden/>
              </w:rPr>
              <w:instrText xml:space="preserve"> PAGEREF _Toc38892291 \h </w:instrText>
            </w:r>
            <w:r>
              <w:rPr>
                <w:webHidden/>
              </w:rPr>
            </w:r>
            <w:r>
              <w:rPr>
                <w:webHidden/>
              </w:rPr>
              <w:fldChar w:fldCharType="separate"/>
            </w:r>
            <w:r>
              <w:rPr>
                <w:webHidden/>
              </w:rPr>
              <w:t>13</w:t>
            </w:r>
            <w:r>
              <w:rPr>
                <w:webHidden/>
              </w:rPr>
              <w:fldChar w:fldCharType="end"/>
            </w:r>
          </w:hyperlink>
        </w:p>
        <w:p w14:paraId="761E214F" w14:textId="67DCA468" w:rsidR="001A44CF" w:rsidRDefault="001A44CF">
          <w:pPr>
            <w:pStyle w:val="Verzeichnis1"/>
            <w:rPr>
              <w:sz w:val="22"/>
            </w:rPr>
          </w:pPr>
          <w:hyperlink w:anchor="_Toc38892292" w:history="1">
            <w:r w:rsidRPr="00151506">
              <w:rPr>
                <w:rStyle w:val="Hyperlink"/>
              </w:rPr>
              <w:t>Anhang II: Listen</w:t>
            </w:r>
            <w:r>
              <w:rPr>
                <w:webHidden/>
              </w:rPr>
              <w:tab/>
            </w:r>
            <w:r>
              <w:rPr>
                <w:webHidden/>
              </w:rPr>
              <w:fldChar w:fldCharType="begin"/>
            </w:r>
            <w:r>
              <w:rPr>
                <w:webHidden/>
              </w:rPr>
              <w:instrText xml:space="preserve"> PAGEREF _Toc38892292 \h </w:instrText>
            </w:r>
            <w:r>
              <w:rPr>
                <w:webHidden/>
              </w:rPr>
            </w:r>
            <w:r>
              <w:rPr>
                <w:webHidden/>
              </w:rPr>
              <w:fldChar w:fldCharType="separate"/>
            </w:r>
            <w:r>
              <w:rPr>
                <w:webHidden/>
              </w:rPr>
              <w:t>16</w:t>
            </w:r>
            <w:r>
              <w:rPr>
                <w:webHidden/>
              </w:rPr>
              <w:fldChar w:fldCharType="end"/>
            </w:r>
          </w:hyperlink>
        </w:p>
        <w:p w14:paraId="7CF0C0F1" w14:textId="1E40D415" w:rsidR="001A44CF" w:rsidRDefault="001A44CF">
          <w:pPr>
            <w:pStyle w:val="Verzeichnis1"/>
            <w:rPr>
              <w:sz w:val="22"/>
            </w:rPr>
          </w:pPr>
          <w:hyperlink w:anchor="_Toc38892293" w:history="1">
            <w:r w:rsidRPr="00151506">
              <w:rPr>
                <w:rStyle w:val="Hyperlink"/>
              </w:rPr>
              <w:t>Anhang III: Vorberechnungen</w:t>
            </w:r>
            <w:r>
              <w:rPr>
                <w:webHidden/>
              </w:rPr>
              <w:tab/>
            </w:r>
            <w:r>
              <w:rPr>
                <w:webHidden/>
              </w:rPr>
              <w:fldChar w:fldCharType="begin"/>
            </w:r>
            <w:r>
              <w:rPr>
                <w:webHidden/>
              </w:rPr>
              <w:instrText xml:space="preserve"> PAGEREF _Toc38892293 \h </w:instrText>
            </w:r>
            <w:r>
              <w:rPr>
                <w:webHidden/>
              </w:rPr>
            </w:r>
            <w:r>
              <w:rPr>
                <w:webHidden/>
              </w:rPr>
              <w:fldChar w:fldCharType="separate"/>
            </w:r>
            <w:r>
              <w:rPr>
                <w:webHidden/>
              </w:rPr>
              <w:t>17</w:t>
            </w:r>
            <w:r>
              <w:rPr>
                <w:webHidden/>
              </w:rPr>
              <w:fldChar w:fldCharType="end"/>
            </w:r>
          </w:hyperlink>
        </w:p>
        <w:p w14:paraId="3B26D776" w14:textId="5D10C827" w:rsidR="001A44CF" w:rsidRDefault="001A44CF">
          <w:pPr>
            <w:pStyle w:val="Verzeichnis1"/>
            <w:rPr>
              <w:sz w:val="22"/>
            </w:rPr>
          </w:pPr>
          <w:hyperlink w:anchor="_Toc38892294" w:history="1">
            <w:r w:rsidRPr="00151506">
              <w:rPr>
                <w:rStyle w:val="Hyperlink"/>
              </w:rPr>
              <w:t>Anhang IV: Funktionen</w:t>
            </w:r>
            <w:r>
              <w:rPr>
                <w:webHidden/>
              </w:rPr>
              <w:tab/>
            </w:r>
            <w:r>
              <w:rPr>
                <w:webHidden/>
              </w:rPr>
              <w:fldChar w:fldCharType="begin"/>
            </w:r>
            <w:r>
              <w:rPr>
                <w:webHidden/>
              </w:rPr>
              <w:instrText xml:space="preserve"> PAGEREF _Toc38892294 \h </w:instrText>
            </w:r>
            <w:r>
              <w:rPr>
                <w:webHidden/>
              </w:rPr>
            </w:r>
            <w:r>
              <w:rPr>
                <w:webHidden/>
              </w:rPr>
              <w:fldChar w:fldCharType="separate"/>
            </w:r>
            <w:r>
              <w:rPr>
                <w:webHidden/>
              </w:rPr>
              <w:t>18</w:t>
            </w:r>
            <w:r>
              <w:rPr>
                <w:webHidden/>
              </w:rPr>
              <w:fldChar w:fldCharType="end"/>
            </w:r>
          </w:hyperlink>
        </w:p>
        <w:p w14:paraId="5C2491B9" w14:textId="45AA305E" w:rsidR="001A44CF" w:rsidRDefault="001A44CF">
          <w:pPr>
            <w:pStyle w:val="Verzeichnis1"/>
            <w:rPr>
              <w:sz w:val="22"/>
            </w:rPr>
          </w:pPr>
          <w:hyperlink w:anchor="_Toc38892295" w:history="1">
            <w:r w:rsidRPr="00151506">
              <w:rPr>
                <w:rStyle w:val="Hyperlink"/>
              </w:rPr>
              <w:t>Anhang V: Historie der Auffälligkeitskriterien</w:t>
            </w:r>
            <w:r>
              <w:rPr>
                <w:webHidden/>
              </w:rPr>
              <w:tab/>
            </w:r>
            <w:r>
              <w:rPr>
                <w:webHidden/>
              </w:rPr>
              <w:fldChar w:fldCharType="begin"/>
            </w:r>
            <w:r>
              <w:rPr>
                <w:webHidden/>
              </w:rPr>
              <w:instrText xml:space="preserve"> PAGEREF _Toc38892295 \h </w:instrText>
            </w:r>
            <w:r>
              <w:rPr>
                <w:webHidden/>
              </w:rPr>
            </w:r>
            <w:r>
              <w:rPr>
                <w:webHidden/>
              </w:rPr>
              <w:fldChar w:fldCharType="separate"/>
            </w:r>
            <w:r>
              <w:rPr>
                <w:webHidden/>
              </w:rPr>
              <w:t>19</w:t>
            </w:r>
            <w:r>
              <w:rPr>
                <w:webHidden/>
              </w:rPr>
              <w:fldChar w:fldCharType="end"/>
            </w:r>
          </w:hyperlink>
        </w:p>
        <w:p w14:paraId="532AF7E5" w14:textId="50F791E6" w:rsidR="00CA1189" w:rsidRPr="00FB7D7D" w:rsidRDefault="00F46B13" w:rsidP="000F3DAF">
          <w:pPr>
            <w:pStyle w:val="Verzeichnis1"/>
            <w:rPr>
              <w:sz w:val="2"/>
              <w:szCs w:val="2"/>
            </w:rPr>
          </w:pPr>
          <w:r>
            <w:rPr>
              <w:b/>
              <w:bCs/>
            </w:rPr>
            <w:fldChar w:fldCharType="end"/>
          </w:r>
        </w:p>
      </w:sdtContent>
    </w:sdt>
    <w:bookmarkEnd w:id="12" w:displacedByCustomXml="prev"/>
    <w:p w14:paraId="3274E5BB" w14:textId="77777777" w:rsidR="00C16F63" w:rsidRDefault="00C16F63">
      <w:pPr>
        <w:sectPr w:rsidR="00C16F63"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99E1318" w14:textId="77777777" w:rsidR="00293DEF" w:rsidRDefault="001A44CF" w:rsidP="00271720">
      <w:pPr>
        <w:pStyle w:val="berschrift1ohneGliederung"/>
      </w:pPr>
      <w:bookmarkStart w:id="13" w:name="_Toc38892287"/>
      <w:r>
        <w:lastRenderedPageBreak/>
        <w:t>850339: Häufige Angabe 'kein Eingriff an der Sonde' bei gleichzeitiger Dokumentation von Sondenproblemen</w:t>
      </w:r>
      <w:bookmarkEnd w:id="13"/>
    </w:p>
    <w:p w14:paraId="504F6997" w14:textId="77777777" w:rsidR="000F0644" w:rsidRDefault="001A44CF" w:rsidP="00492E33">
      <w:pPr>
        <w:pStyle w:val="Absatzberschriftebene2nurinNavigation"/>
      </w:pPr>
      <w:r>
        <w:t>Verwendete Datenfelder</w:t>
      </w:r>
    </w:p>
    <w:p w14:paraId="1192B8F3" w14:textId="77777777" w:rsidR="001046CA" w:rsidRPr="005319EE" w:rsidRDefault="001A44C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AB034A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4CDF5C1" w14:textId="77777777" w:rsidR="00216CD3" w:rsidRPr="009E2B0C" w:rsidRDefault="001A44CF" w:rsidP="00F36061">
            <w:pPr>
              <w:pStyle w:val="Tabellenkopf"/>
            </w:pPr>
            <w:r>
              <w:t>Item</w:t>
            </w:r>
          </w:p>
        </w:tc>
        <w:tc>
          <w:tcPr>
            <w:tcW w:w="1097" w:type="pct"/>
          </w:tcPr>
          <w:p w14:paraId="2C59BEC9" w14:textId="77777777" w:rsidR="00216CD3" w:rsidRPr="009E2B0C" w:rsidRDefault="001A44CF" w:rsidP="00F36061">
            <w:pPr>
              <w:pStyle w:val="Tabellenkopf"/>
            </w:pPr>
            <w:r>
              <w:t>Bezeichnung</w:t>
            </w:r>
          </w:p>
        </w:tc>
        <w:tc>
          <w:tcPr>
            <w:tcW w:w="326" w:type="pct"/>
          </w:tcPr>
          <w:p w14:paraId="09F8FE6A" w14:textId="77777777" w:rsidR="00216CD3" w:rsidRPr="009E2B0C" w:rsidRDefault="001A44CF" w:rsidP="00F36061">
            <w:pPr>
              <w:pStyle w:val="Tabellenkopf"/>
            </w:pPr>
            <w:r>
              <w:t>M/K</w:t>
            </w:r>
          </w:p>
        </w:tc>
        <w:tc>
          <w:tcPr>
            <w:tcW w:w="1792" w:type="pct"/>
          </w:tcPr>
          <w:p w14:paraId="3044D05F" w14:textId="77777777" w:rsidR="00216CD3" w:rsidRPr="009E2B0C" w:rsidRDefault="001A44CF" w:rsidP="00F36061">
            <w:pPr>
              <w:pStyle w:val="Tabellenkopf"/>
            </w:pPr>
            <w:r>
              <w:t>Schlüssel/Formel</w:t>
            </w:r>
          </w:p>
        </w:tc>
        <w:tc>
          <w:tcPr>
            <w:tcW w:w="1184" w:type="pct"/>
          </w:tcPr>
          <w:p w14:paraId="5AFA9843" w14:textId="77777777" w:rsidR="00216CD3" w:rsidRPr="009E2B0C" w:rsidRDefault="001A44CF" w:rsidP="00DA3905">
            <w:pPr>
              <w:pStyle w:val="Tabellenkopf"/>
              <w:ind w:left="108" w:right="28"/>
            </w:pPr>
            <w:r>
              <w:t>Feldname</w:t>
            </w:r>
            <w:r>
              <w:t xml:space="preserve">  </w:t>
            </w:r>
          </w:p>
        </w:tc>
      </w:tr>
      <w:tr w:rsidR="00216CD3" w:rsidRPr="00743DF3" w14:paraId="21529B3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4E1D818" w14:textId="77777777" w:rsidR="00216CD3" w:rsidRPr="00743DF3" w:rsidRDefault="001A44CF" w:rsidP="00F36061">
            <w:pPr>
              <w:pStyle w:val="Tabellentext"/>
            </w:pPr>
            <w:r>
              <w:t>18.1:B</w:t>
            </w:r>
          </w:p>
        </w:tc>
        <w:tc>
          <w:tcPr>
            <w:tcW w:w="1097" w:type="pct"/>
          </w:tcPr>
          <w:p w14:paraId="572BE53D" w14:textId="77777777" w:rsidR="00216CD3" w:rsidRPr="00743DF3" w:rsidRDefault="001A44CF" w:rsidP="00F36061">
            <w:pPr>
              <w:pStyle w:val="Tabellentext"/>
            </w:pPr>
            <w:r>
              <w:t>Indikation zur Revision/Explantation der Vorhofsonde</w:t>
            </w:r>
          </w:p>
        </w:tc>
        <w:tc>
          <w:tcPr>
            <w:tcW w:w="326" w:type="pct"/>
          </w:tcPr>
          <w:p w14:paraId="4A062ACE" w14:textId="77777777" w:rsidR="00216CD3" w:rsidRPr="00743DF3" w:rsidRDefault="001A44CF" w:rsidP="00F36061">
            <w:pPr>
              <w:pStyle w:val="Tabellentext"/>
            </w:pPr>
            <w:r>
              <w:t>K</w:t>
            </w:r>
          </w:p>
        </w:tc>
        <w:tc>
          <w:tcPr>
            <w:tcW w:w="1792" w:type="pct"/>
          </w:tcPr>
          <w:p w14:paraId="69A4EBE9" w14:textId="77777777" w:rsidR="00216CD3" w:rsidRPr="00743DF3" w:rsidRDefault="001A44CF" w:rsidP="0053781D">
            <w:pPr>
              <w:pStyle w:val="Tabellentext"/>
              <w:ind w:left="564" w:hanging="451"/>
            </w:pPr>
            <w:r>
              <w:t>s. Anhang: AsonIndik</w:t>
            </w:r>
          </w:p>
        </w:tc>
        <w:tc>
          <w:tcPr>
            <w:tcW w:w="1184" w:type="pct"/>
          </w:tcPr>
          <w:p w14:paraId="76FB49FE" w14:textId="77777777" w:rsidR="00216CD3" w:rsidRPr="00743DF3" w:rsidRDefault="001A44CF" w:rsidP="00F36061">
            <w:pPr>
              <w:pStyle w:val="Tabellentext"/>
            </w:pPr>
            <w:r>
              <w:t>ASONVOINDIK</w:t>
            </w:r>
          </w:p>
        </w:tc>
      </w:tr>
      <w:tr w:rsidR="00216CD3" w:rsidRPr="00743DF3" w14:paraId="7294ED3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91A9108" w14:textId="77777777" w:rsidR="00216CD3" w:rsidRPr="00743DF3" w:rsidRDefault="001A44CF" w:rsidP="00F36061">
            <w:pPr>
              <w:pStyle w:val="Tabellentext"/>
            </w:pPr>
            <w:r>
              <w:t>18.2:B</w:t>
            </w:r>
          </w:p>
        </w:tc>
        <w:tc>
          <w:tcPr>
            <w:tcW w:w="1097" w:type="pct"/>
          </w:tcPr>
          <w:p w14:paraId="0B3AD53F" w14:textId="77777777" w:rsidR="00216CD3" w:rsidRPr="00743DF3" w:rsidRDefault="001A44CF" w:rsidP="00F36061">
            <w:pPr>
              <w:pStyle w:val="Tabellentext"/>
            </w:pPr>
            <w:r>
              <w:t>Indikation zur Revision/Explantation der rechtsventrikulären Sonde</w:t>
            </w:r>
          </w:p>
        </w:tc>
        <w:tc>
          <w:tcPr>
            <w:tcW w:w="326" w:type="pct"/>
          </w:tcPr>
          <w:p w14:paraId="6B1396BE" w14:textId="77777777" w:rsidR="00216CD3" w:rsidRPr="00743DF3" w:rsidRDefault="001A44CF" w:rsidP="00F36061">
            <w:pPr>
              <w:pStyle w:val="Tabellentext"/>
            </w:pPr>
            <w:r>
              <w:t>K</w:t>
            </w:r>
          </w:p>
        </w:tc>
        <w:tc>
          <w:tcPr>
            <w:tcW w:w="1792" w:type="pct"/>
          </w:tcPr>
          <w:p w14:paraId="698AF474" w14:textId="77777777" w:rsidR="00216CD3" w:rsidRPr="00743DF3" w:rsidRDefault="001A44CF" w:rsidP="0053781D">
            <w:pPr>
              <w:pStyle w:val="Tabellentext"/>
              <w:ind w:left="564" w:hanging="451"/>
            </w:pPr>
            <w:r>
              <w:t>s. Anhang: AsonIndik</w:t>
            </w:r>
          </w:p>
        </w:tc>
        <w:tc>
          <w:tcPr>
            <w:tcW w:w="1184" w:type="pct"/>
          </w:tcPr>
          <w:p w14:paraId="12D0E2AE" w14:textId="77777777" w:rsidR="00216CD3" w:rsidRPr="00743DF3" w:rsidRDefault="001A44CF" w:rsidP="00F36061">
            <w:pPr>
              <w:pStyle w:val="Tabellentext"/>
            </w:pPr>
            <w:r>
              <w:t>ASONVEINDIK</w:t>
            </w:r>
          </w:p>
        </w:tc>
      </w:tr>
      <w:tr w:rsidR="00216CD3" w:rsidRPr="00743DF3" w14:paraId="1F890A7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65C9C03" w14:textId="77777777" w:rsidR="00216CD3" w:rsidRPr="00743DF3" w:rsidRDefault="001A44CF" w:rsidP="00F36061">
            <w:pPr>
              <w:pStyle w:val="Tabellentext"/>
            </w:pPr>
            <w:r>
              <w:t>18.3:B</w:t>
            </w:r>
          </w:p>
        </w:tc>
        <w:tc>
          <w:tcPr>
            <w:tcW w:w="1097" w:type="pct"/>
          </w:tcPr>
          <w:p w14:paraId="39D9FAE1" w14:textId="77777777" w:rsidR="00216CD3" w:rsidRPr="00743DF3" w:rsidRDefault="001A44CF" w:rsidP="00F36061">
            <w:pPr>
              <w:pStyle w:val="Tabellentext"/>
            </w:pPr>
            <w:r>
              <w:t>Indikation zur Revision/Explantation der linksventrikulären Sonde</w:t>
            </w:r>
          </w:p>
        </w:tc>
        <w:tc>
          <w:tcPr>
            <w:tcW w:w="326" w:type="pct"/>
          </w:tcPr>
          <w:p w14:paraId="7A7A50C4" w14:textId="77777777" w:rsidR="00216CD3" w:rsidRPr="00743DF3" w:rsidRDefault="001A44CF" w:rsidP="00F36061">
            <w:pPr>
              <w:pStyle w:val="Tabellentext"/>
            </w:pPr>
            <w:r>
              <w:t>K</w:t>
            </w:r>
          </w:p>
        </w:tc>
        <w:tc>
          <w:tcPr>
            <w:tcW w:w="1792" w:type="pct"/>
          </w:tcPr>
          <w:p w14:paraId="417976E6" w14:textId="77777777" w:rsidR="00216CD3" w:rsidRPr="00743DF3" w:rsidRDefault="001A44CF" w:rsidP="0053781D">
            <w:pPr>
              <w:pStyle w:val="Tabellentext"/>
              <w:ind w:left="564" w:hanging="451"/>
            </w:pPr>
            <w:r>
              <w:t>s. Anhang: AsonIndik</w:t>
            </w:r>
          </w:p>
        </w:tc>
        <w:tc>
          <w:tcPr>
            <w:tcW w:w="1184" w:type="pct"/>
          </w:tcPr>
          <w:p w14:paraId="6BD32D98" w14:textId="77777777" w:rsidR="00216CD3" w:rsidRPr="00743DF3" w:rsidRDefault="001A44CF" w:rsidP="00F36061">
            <w:pPr>
              <w:pStyle w:val="Tabellentext"/>
            </w:pPr>
            <w:r>
              <w:t>ASONVE2INDIK</w:t>
            </w:r>
          </w:p>
        </w:tc>
      </w:tr>
      <w:tr w:rsidR="00216CD3" w:rsidRPr="00743DF3" w14:paraId="1735D85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76366F2" w14:textId="77777777" w:rsidR="00216CD3" w:rsidRPr="00743DF3" w:rsidRDefault="001A44CF" w:rsidP="00F36061">
            <w:pPr>
              <w:pStyle w:val="Tabellentext"/>
            </w:pPr>
            <w:r>
              <w:t>25:B</w:t>
            </w:r>
          </w:p>
        </w:tc>
        <w:tc>
          <w:tcPr>
            <w:tcW w:w="1097" w:type="pct"/>
          </w:tcPr>
          <w:p w14:paraId="6B714B72" w14:textId="77777777" w:rsidR="00216CD3" w:rsidRPr="00743DF3" w:rsidRDefault="001A44CF" w:rsidP="00F36061">
            <w:pPr>
              <w:pStyle w:val="Tabellentext"/>
            </w:pPr>
            <w:r>
              <w:t>Art des Vorgehens</w:t>
            </w:r>
          </w:p>
        </w:tc>
        <w:tc>
          <w:tcPr>
            <w:tcW w:w="326" w:type="pct"/>
          </w:tcPr>
          <w:p w14:paraId="74684614" w14:textId="77777777" w:rsidR="00216CD3" w:rsidRPr="00743DF3" w:rsidRDefault="001A44CF" w:rsidP="00F36061">
            <w:pPr>
              <w:pStyle w:val="Tabellentext"/>
            </w:pPr>
            <w:r>
              <w:t>K</w:t>
            </w:r>
          </w:p>
        </w:tc>
        <w:tc>
          <w:tcPr>
            <w:tcW w:w="1792" w:type="pct"/>
          </w:tcPr>
          <w:p w14:paraId="5F555C3C" w14:textId="77777777" w:rsidR="00216CD3" w:rsidRPr="00743DF3" w:rsidRDefault="001A44CF" w:rsidP="0053781D">
            <w:pPr>
              <w:pStyle w:val="Tabellentext"/>
              <w:ind w:left="564" w:hanging="451"/>
            </w:pPr>
            <w:r>
              <w:t>0 =</w:t>
            </w:r>
            <w:r>
              <w:tab/>
              <w:t>kein Eingriff an der Sonde</w:t>
            </w:r>
          </w:p>
          <w:p w14:paraId="68C04415" w14:textId="77777777" w:rsidR="00216CD3" w:rsidRPr="00743DF3" w:rsidRDefault="001A44CF" w:rsidP="0053781D">
            <w:pPr>
              <w:pStyle w:val="Tabellentext"/>
              <w:ind w:left="564" w:hanging="451"/>
            </w:pPr>
            <w:r>
              <w:t>1 =</w:t>
            </w:r>
            <w:r>
              <w:tab/>
              <w:t>Neuimplantation</w:t>
            </w:r>
          </w:p>
          <w:p w14:paraId="3300D51D" w14:textId="77777777" w:rsidR="00216CD3" w:rsidRPr="00743DF3" w:rsidRDefault="001A44CF" w:rsidP="0053781D">
            <w:pPr>
              <w:pStyle w:val="Tabellentext"/>
              <w:ind w:left="564" w:hanging="451"/>
            </w:pPr>
            <w:r>
              <w:t>2 =</w:t>
            </w:r>
            <w:r>
              <w:tab/>
              <w:t>Neuplatzierung</w:t>
            </w:r>
          </w:p>
          <w:p w14:paraId="41FC7A33" w14:textId="77777777" w:rsidR="00216CD3" w:rsidRPr="00743DF3" w:rsidRDefault="001A44CF" w:rsidP="0053781D">
            <w:pPr>
              <w:pStyle w:val="Tabellentext"/>
              <w:ind w:left="564" w:hanging="451"/>
            </w:pPr>
            <w:r>
              <w:t>4 =</w:t>
            </w:r>
            <w:r>
              <w:tab/>
              <w:t>Reparatur</w:t>
            </w:r>
          </w:p>
          <w:p w14:paraId="0DE8C701" w14:textId="77777777" w:rsidR="00216CD3" w:rsidRPr="00743DF3" w:rsidRDefault="001A44CF" w:rsidP="0053781D">
            <w:pPr>
              <w:pStyle w:val="Tabellentext"/>
              <w:ind w:left="564" w:hanging="451"/>
            </w:pPr>
            <w:r>
              <w:t>9 =</w:t>
            </w:r>
            <w:r>
              <w:tab/>
              <w:t>sonstiges</w:t>
            </w:r>
          </w:p>
        </w:tc>
        <w:tc>
          <w:tcPr>
            <w:tcW w:w="1184" w:type="pct"/>
          </w:tcPr>
          <w:p w14:paraId="362727FD" w14:textId="77777777" w:rsidR="00216CD3" w:rsidRPr="00743DF3" w:rsidRDefault="001A44CF" w:rsidP="00F36061">
            <w:pPr>
              <w:pStyle w:val="Tabellentext"/>
            </w:pPr>
            <w:r>
              <w:t>ASONVOARTVO</w:t>
            </w:r>
          </w:p>
        </w:tc>
      </w:tr>
      <w:tr w:rsidR="00216CD3" w:rsidRPr="00743DF3" w14:paraId="3910FD0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7B99418" w14:textId="77777777" w:rsidR="00216CD3" w:rsidRPr="00743DF3" w:rsidRDefault="001A44CF" w:rsidP="00F36061">
            <w:pPr>
              <w:pStyle w:val="Tabellentext"/>
            </w:pPr>
            <w:r>
              <w:t>28:B</w:t>
            </w:r>
          </w:p>
        </w:tc>
        <w:tc>
          <w:tcPr>
            <w:tcW w:w="1097" w:type="pct"/>
          </w:tcPr>
          <w:p w14:paraId="75731450" w14:textId="77777777" w:rsidR="00216CD3" w:rsidRPr="00743DF3" w:rsidRDefault="001A44CF" w:rsidP="00F36061">
            <w:pPr>
              <w:pStyle w:val="Tabellentext"/>
            </w:pPr>
            <w:r>
              <w:t>Art des Vorgehens</w:t>
            </w:r>
          </w:p>
        </w:tc>
        <w:tc>
          <w:tcPr>
            <w:tcW w:w="326" w:type="pct"/>
          </w:tcPr>
          <w:p w14:paraId="5ADF38B9" w14:textId="77777777" w:rsidR="00216CD3" w:rsidRPr="00743DF3" w:rsidRDefault="001A44CF" w:rsidP="00F36061">
            <w:pPr>
              <w:pStyle w:val="Tabellentext"/>
            </w:pPr>
            <w:r>
              <w:t>K</w:t>
            </w:r>
          </w:p>
        </w:tc>
        <w:tc>
          <w:tcPr>
            <w:tcW w:w="1792" w:type="pct"/>
          </w:tcPr>
          <w:p w14:paraId="408FEE31" w14:textId="77777777" w:rsidR="00216CD3" w:rsidRPr="00743DF3" w:rsidRDefault="001A44CF" w:rsidP="0053781D">
            <w:pPr>
              <w:pStyle w:val="Tabellentext"/>
              <w:ind w:left="564" w:hanging="451"/>
            </w:pPr>
            <w:r>
              <w:t>0 =</w:t>
            </w:r>
            <w:r>
              <w:tab/>
              <w:t>kein Eingriff an der Sonde</w:t>
            </w:r>
          </w:p>
          <w:p w14:paraId="6CB1B799" w14:textId="77777777" w:rsidR="00216CD3" w:rsidRPr="00743DF3" w:rsidRDefault="001A44CF" w:rsidP="0053781D">
            <w:pPr>
              <w:pStyle w:val="Tabellentext"/>
              <w:ind w:left="564" w:hanging="451"/>
            </w:pPr>
            <w:r>
              <w:t>1 =</w:t>
            </w:r>
            <w:r>
              <w:tab/>
              <w:t>Neuimplantation</w:t>
            </w:r>
          </w:p>
          <w:p w14:paraId="78DD54B3" w14:textId="77777777" w:rsidR="00216CD3" w:rsidRPr="00743DF3" w:rsidRDefault="001A44CF" w:rsidP="0053781D">
            <w:pPr>
              <w:pStyle w:val="Tabellentext"/>
              <w:ind w:left="564" w:hanging="451"/>
            </w:pPr>
            <w:r>
              <w:t>2 =</w:t>
            </w:r>
            <w:r>
              <w:tab/>
              <w:t>Neuplatzierung</w:t>
            </w:r>
          </w:p>
          <w:p w14:paraId="5E075B6D" w14:textId="77777777" w:rsidR="00216CD3" w:rsidRPr="00743DF3" w:rsidRDefault="001A44CF" w:rsidP="0053781D">
            <w:pPr>
              <w:pStyle w:val="Tabellentext"/>
              <w:ind w:left="564" w:hanging="451"/>
            </w:pPr>
            <w:r>
              <w:t>4 =</w:t>
            </w:r>
            <w:r>
              <w:tab/>
              <w:t>Reparatur</w:t>
            </w:r>
          </w:p>
          <w:p w14:paraId="5B4B3CF0" w14:textId="77777777" w:rsidR="00216CD3" w:rsidRPr="00743DF3" w:rsidRDefault="001A44CF" w:rsidP="0053781D">
            <w:pPr>
              <w:pStyle w:val="Tabellentext"/>
              <w:ind w:left="564" w:hanging="451"/>
            </w:pPr>
            <w:r>
              <w:t>9 =</w:t>
            </w:r>
            <w:r>
              <w:tab/>
              <w:t>sonstiges</w:t>
            </w:r>
          </w:p>
        </w:tc>
        <w:tc>
          <w:tcPr>
            <w:tcW w:w="1184" w:type="pct"/>
          </w:tcPr>
          <w:p w14:paraId="706DA2F1" w14:textId="77777777" w:rsidR="00216CD3" w:rsidRPr="00743DF3" w:rsidRDefault="001A44CF" w:rsidP="00F36061">
            <w:pPr>
              <w:pStyle w:val="Tabellentext"/>
            </w:pPr>
            <w:r>
              <w:t>ASONVEARTVO</w:t>
            </w:r>
          </w:p>
        </w:tc>
      </w:tr>
      <w:tr w:rsidR="00216CD3" w:rsidRPr="00743DF3" w14:paraId="4857FF0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BC6AFCE" w14:textId="77777777" w:rsidR="00216CD3" w:rsidRPr="00743DF3" w:rsidRDefault="001A44CF" w:rsidP="00F36061">
            <w:pPr>
              <w:pStyle w:val="Tabellentext"/>
            </w:pPr>
            <w:r>
              <w:t>31:B</w:t>
            </w:r>
          </w:p>
        </w:tc>
        <w:tc>
          <w:tcPr>
            <w:tcW w:w="1097" w:type="pct"/>
          </w:tcPr>
          <w:p w14:paraId="705364A0" w14:textId="77777777" w:rsidR="00216CD3" w:rsidRPr="00743DF3" w:rsidRDefault="001A44CF" w:rsidP="00F36061">
            <w:pPr>
              <w:pStyle w:val="Tabellentext"/>
            </w:pPr>
            <w:r>
              <w:t>Art des Vorgehens</w:t>
            </w:r>
          </w:p>
        </w:tc>
        <w:tc>
          <w:tcPr>
            <w:tcW w:w="326" w:type="pct"/>
          </w:tcPr>
          <w:p w14:paraId="4A483274" w14:textId="77777777" w:rsidR="00216CD3" w:rsidRPr="00743DF3" w:rsidRDefault="001A44CF" w:rsidP="00F36061">
            <w:pPr>
              <w:pStyle w:val="Tabellentext"/>
            </w:pPr>
            <w:r>
              <w:t>K</w:t>
            </w:r>
          </w:p>
        </w:tc>
        <w:tc>
          <w:tcPr>
            <w:tcW w:w="1792" w:type="pct"/>
          </w:tcPr>
          <w:p w14:paraId="4EC46E5F" w14:textId="77777777" w:rsidR="00216CD3" w:rsidRPr="00743DF3" w:rsidRDefault="001A44CF" w:rsidP="0053781D">
            <w:pPr>
              <w:pStyle w:val="Tabellentext"/>
              <w:ind w:left="564" w:hanging="451"/>
            </w:pPr>
            <w:r>
              <w:t>0 =</w:t>
            </w:r>
            <w:r>
              <w:tab/>
              <w:t>kein Eingriff an der Sonde</w:t>
            </w:r>
          </w:p>
          <w:p w14:paraId="60CB115F" w14:textId="77777777" w:rsidR="00216CD3" w:rsidRPr="00743DF3" w:rsidRDefault="001A44CF" w:rsidP="0053781D">
            <w:pPr>
              <w:pStyle w:val="Tabellentext"/>
              <w:ind w:left="564" w:hanging="451"/>
            </w:pPr>
            <w:r>
              <w:t>1 =</w:t>
            </w:r>
            <w:r>
              <w:tab/>
              <w:t>Neuimplantation</w:t>
            </w:r>
          </w:p>
          <w:p w14:paraId="696641B3" w14:textId="77777777" w:rsidR="00216CD3" w:rsidRPr="00743DF3" w:rsidRDefault="001A44CF" w:rsidP="0053781D">
            <w:pPr>
              <w:pStyle w:val="Tabellentext"/>
              <w:ind w:left="564" w:hanging="451"/>
            </w:pPr>
            <w:r>
              <w:t>2 =</w:t>
            </w:r>
            <w:r>
              <w:tab/>
              <w:t>Neuplatzierung</w:t>
            </w:r>
          </w:p>
          <w:p w14:paraId="12F36837" w14:textId="77777777" w:rsidR="00216CD3" w:rsidRPr="00743DF3" w:rsidRDefault="001A44CF" w:rsidP="0053781D">
            <w:pPr>
              <w:pStyle w:val="Tabellentext"/>
              <w:ind w:left="564" w:hanging="451"/>
            </w:pPr>
            <w:r>
              <w:t>4</w:t>
            </w:r>
            <w:r>
              <w:t xml:space="preserve"> =</w:t>
            </w:r>
            <w:r>
              <w:tab/>
              <w:t>Reparatur</w:t>
            </w:r>
          </w:p>
          <w:p w14:paraId="1EF1C6F2" w14:textId="77777777" w:rsidR="00216CD3" w:rsidRPr="00743DF3" w:rsidRDefault="001A44CF" w:rsidP="0053781D">
            <w:pPr>
              <w:pStyle w:val="Tabellentext"/>
              <w:ind w:left="564" w:hanging="451"/>
            </w:pPr>
            <w:r>
              <w:t>9 =</w:t>
            </w:r>
            <w:r>
              <w:tab/>
              <w:t>sonstiges</w:t>
            </w:r>
          </w:p>
        </w:tc>
        <w:tc>
          <w:tcPr>
            <w:tcW w:w="1184" w:type="pct"/>
          </w:tcPr>
          <w:p w14:paraId="3C69F7E6" w14:textId="77777777" w:rsidR="00216CD3" w:rsidRPr="00743DF3" w:rsidRDefault="001A44CF" w:rsidP="00F36061">
            <w:pPr>
              <w:pStyle w:val="Tabellentext"/>
            </w:pPr>
            <w:r>
              <w:t>ASONVE2ARTVO</w:t>
            </w:r>
          </w:p>
        </w:tc>
      </w:tr>
    </w:tbl>
    <w:p w14:paraId="72E0A761" w14:textId="77777777" w:rsidR="00C16F63" w:rsidRDefault="00C16F63">
      <w:pPr>
        <w:sectPr w:rsidR="00C16F63"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2F8238A3" w14:textId="77777777" w:rsidR="006D1B0D" w:rsidRDefault="001A44CF"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8CB7F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C39D8E" w14:textId="35EABD33" w:rsidR="000517F0" w:rsidRPr="000517F0" w:rsidRDefault="002620D2" w:rsidP="009A6A2C">
            <w:pPr>
              <w:pStyle w:val="Tabellenkopf"/>
            </w:pPr>
            <w:del w:id="14" w:author="IQTIG" w:date="2020-04-27T15:01:00Z">
              <w:r>
                <w:delText>AK-</w:delText>
              </w:r>
            </w:del>
            <w:r w:rsidR="001A44CF">
              <w:t>ID</w:t>
            </w:r>
          </w:p>
        </w:tc>
        <w:tc>
          <w:tcPr>
            <w:tcW w:w="5895" w:type="dxa"/>
          </w:tcPr>
          <w:p w14:paraId="38803058" w14:textId="77777777" w:rsidR="000517F0"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850339</w:t>
            </w:r>
          </w:p>
        </w:tc>
      </w:tr>
      <w:tr w:rsidR="00C83B05" w14:paraId="19CB42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602D2" w14:textId="77777777" w:rsidR="00C83B05" w:rsidRDefault="001A44CF" w:rsidP="009A6A2C">
            <w:pPr>
              <w:pStyle w:val="Tabellenkopf"/>
            </w:pPr>
            <w:r>
              <w:t>Jahr der Erstanwendung</w:t>
            </w:r>
          </w:p>
        </w:tc>
        <w:tc>
          <w:tcPr>
            <w:tcW w:w="5895" w:type="dxa"/>
          </w:tcPr>
          <w:p w14:paraId="2A36F7C0" w14:textId="77777777" w:rsidR="00C83B05"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2014</w:t>
            </w:r>
          </w:p>
        </w:tc>
      </w:tr>
      <w:tr w:rsidR="00C83B05" w14:paraId="660AA0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CFED87" w14:textId="77777777" w:rsidR="00C83B05" w:rsidRDefault="001A44CF" w:rsidP="009A6A2C">
            <w:pPr>
              <w:pStyle w:val="Tabellenkopf"/>
            </w:pPr>
            <w:r>
              <w:t xml:space="preserve">Begründung für die </w:t>
            </w:r>
            <w:r>
              <w:t>Auswahl</w:t>
            </w:r>
          </w:p>
        </w:tc>
        <w:tc>
          <w:tcPr>
            <w:tcW w:w="5895" w:type="dxa"/>
          </w:tcPr>
          <w:p w14:paraId="34D80918"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EE1A845"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12015502"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826DD74" w14:textId="77777777" w:rsidR="00C83B05" w:rsidRDefault="001A44CF" w:rsidP="00C83B05">
            <w:pPr>
              <w:pStyle w:val="Tabellentext"/>
              <w:cnfStyle w:val="000000000000" w:firstRow="0" w:lastRow="0" w:firstColumn="0" w:lastColumn="0" w:oddVBand="0" w:evenVBand="0" w:oddHBand="0" w:evenHBand="0" w:firstRowFirstColumn="0" w:firstRowLastColumn="0" w:lastRowFirstColumn="0" w:lastRowLastColumn="0"/>
            </w:pPr>
            <w:r>
              <w:t>Fehl- bzw. Unterdokumentation</w:t>
            </w:r>
          </w:p>
        </w:tc>
      </w:tr>
      <w:tr w:rsidR="00C83B05" w14:paraId="11C405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A142B" w14:textId="77777777" w:rsidR="00C83B05" w:rsidRDefault="001A44CF" w:rsidP="00AD72D5">
            <w:pPr>
              <w:pStyle w:val="Tabellenkopf"/>
            </w:pPr>
            <w:r>
              <w:t>B</w:t>
            </w:r>
            <w:r>
              <w:t>ezug zu anderen</w:t>
            </w:r>
            <w:r>
              <w:br/>
            </w:r>
            <w:r>
              <w:t>Q</w:t>
            </w:r>
            <w:r>
              <w:t>ualitätsi</w:t>
            </w:r>
            <w:r>
              <w:t>ndikatoren</w:t>
            </w:r>
            <w:r>
              <w:t>/Kennzahlen</w:t>
            </w:r>
          </w:p>
        </w:tc>
        <w:tc>
          <w:tcPr>
            <w:tcW w:w="5895" w:type="dxa"/>
          </w:tcPr>
          <w:p w14:paraId="57D4977A" w14:textId="77777777" w:rsidR="00C83B05" w:rsidRPr="00C83B05"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52305: Qualitätsindex zu akzeptablen Reizschwellen und Signalamplituden bei intraoperativen Messungen  </w:t>
            </w:r>
            <w:r>
              <w:br/>
            </w:r>
            <w:r>
              <w:t xml:space="preserve">52307: Qualitätsindex zur Durchführung intraoperativer Messungen von Reizschwellen und Signalamplituden </w:t>
            </w:r>
            <w:r>
              <w:br/>
              <w:t>52315: Dislokation oder Dysfunktion revidierter bzw. neu implantierter Sonden</w:t>
            </w:r>
          </w:p>
        </w:tc>
      </w:tr>
      <w:tr w:rsidR="000517F0" w14:paraId="598FEC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B90D3" w14:textId="77777777" w:rsidR="000517F0" w:rsidRDefault="001A44CF" w:rsidP="009975E4">
            <w:pPr>
              <w:pStyle w:val="Tabellenkopf"/>
            </w:pPr>
            <w:r>
              <w:t>Berechnung</w:t>
            </w:r>
            <w:r>
              <w:t>sart</w:t>
            </w:r>
          </w:p>
        </w:tc>
        <w:tc>
          <w:tcPr>
            <w:tcW w:w="5895" w:type="dxa"/>
          </w:tcPr>
          <w:p w14:paraId="448FBE9A"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732A2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71643D" w14:textId="77777777" w:rsidR="000517F0" w:rsidRDefault="001A44CF" w:rsidP="009A6A2C">
            <w:pPr>
              <w:pStyle w:val="Tabellenkopf"/>
            </w:pPr>
            <w:r>
              <w:t>Referenzbereich 2019</w:t>
            </w:r>
          </w:p>
        </w:tc>
        <w:tc>
          <w:tcPr>
            <w:tcW w:w="5895" w:type="dxa"/>
          </w:tcPr>
          <w:p w14:paraId="761F3B4B" w14:textId="09692C2A"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1:00Z">
              <w:r w:rsidR="002620D2">
                <w:delText>x</w:delText>
              </w:r>
            </w:del>
            <w:ins w:id="16" w:author="IQTIG" w:date="2020-04-27T15:01:00Z">
              <w:r>
                <w:t>11,71</w:t>
              </w:r>
            </w:ins>
            <w:r>
              <w:t xml:space="preserve"> % (95. Perzent</w:t>
            </w:r>
            <w:r>
              <w:t>il)</w:t>
            </w:r>
          </w:p>
        </w:tc>
      </w:tr>
      <w:tr w:rsidR="000517F0" w14:paraId="562774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9EA59E" w14:textId="77777777" w:rsidR="000517F0" w:rsidRDefault="001A44CF" w:rsidP="00A3278E">
            <w:pPr>
              <w:pStyle w:val="Tabellenkopf"/>
            </w:pPr>
            <w:r w:rsidRPr="00E37ACC">
              <w:t>R</w:t>
            </w:r>
            <w:r>
              <w:t xml:space="preserve">eferenzbereich </w:t>
            </w:r>
            <w:r>
              <w:t>2018</w:t>
            </w:r>
          </w:p>
        </w:tc>
        <w:tc>
          <w:tcPr>
            <w:tcW w:w="5895" w:type="dxa"/>
          </w:tcPr>
          <w:p w14:paraId="4D44741E" w14:textId="77777777" w:rsidR="000517F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 11,22 % (95. Perzentil)</w:t>
            </w:r>
          </w:p>
        </w:tc>
      </w:tr>
      <w:tr w:rsidR="00B66E40" w14:paraId="332CBE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BE3DC8" w14:textId="77777777" w:rsidR="00B66E40" w:rsidRDefault="001A44CF" w:rsidP="009A6A2C">
            <w:pPr>
              <w:pStyle w:val="Tabellenkopf"/>
            </w:pPr>
            <w:r>
              <w:t>Erläuterung zum Referenzbereich</w:t>
            </w:r>
            <w:r>
              <w:t xml:space="preserve"> </w:t>
            </w:r>
            <w:r>
              <w:t>2019</w:t>
            </w:r>
          </w:p>
        </w:tc>
        <w:tc>
          <w:tcPr>
            <w:tcW w:w="5895" w:type="dxa"/>
          </w:tcPr>
          <w:p w14:paraId="175501A4"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4CAB6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89B19F" w14:textId="77777777" w:rsidR="00B66E40" w:rsidRDefault="001A44CF" w:rsidP="009A6A2C">
            <w:pPr>
              <w:pStyle w:val="Tabellenkopf"/>
            </w:pPr>
            <w:r>
              <w:t>Erläuterung zum Strukturierten</w:t>
            </w:r>
            <w:r>
              <w:t xml:space="preserve"> </w:t>
            </w:r>
            <w:r>
              <w:t>Dialog bzw.</w:t>
            </w:r>
            <w:r>
              <w:t xml:space="preserve"> </w:t>
            </w:r>
            <w:r>
              <w:t>Stellungnahmeverfahren 2019</w:t>
            </w:r>
          </w:p>
        </w:tc>
        <w:tc>
          <w:tcPr>
            <w:tcW w:w="5895" w:type="dxa"/>
          </w:tcPr>
          <w:p w14:paraId="7B700DB4"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C78C4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FCD7BFB" w14:textId="77777777" w:rsidR="00B66E40" w:rsidRPr="00E37ACC" w:rsidRDefault="001A44CF" w:rsidP="009A6A2C">
            <w:pPr>
              <w:pStyle w:val="Tabellenkopf"/>
            </w:pPr>
            <w:r w:rsidRPr="00E37ACC">
              <w:t>Rechenregeln</w:t>
            </w:r>
          </w:p>
        </w:tc>
        <w:tc>
          <w:tcPr>
            <w:tcW w:w="5895" w:type="dxa"/>
          </w:tcPr>
          <w:p w14:paraId="491A342F"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D50CD6A"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'kein Eingriff an der Sonde' dokumentiert wurde</w:t>
            </w:r>
          </w:p>
          <w:p w14:paraId="6FE502EB"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FADE00A" w14:textId="77777777" w:rsidR="00694883" w:rsidRPr="00715CCE" w:rsidRDefault="001A44C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Sondenproblemen, bei denen die betroffene Sonde nicht explantiert oder stillgelegt wurde</w:t>
            </w:r>
          </w:p>
        </w:tc>
      </w:tr>
      <w:tr w:rsidR="00B66E40" w14:paraId="51B020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013D5C0" w14:textId="77777777" w:rsidR="00B66E40" w:rsidRPr="00E37ACC" w:rsidRDefault="001A44CF" w:rsidP="009A6A2C">
            <w:pPr>
              <w:pStyle w:val="Tabellenkopf"/>
            </w:pPr>
            <w:r w:rsidRPr="00E37ACC">
              <w:t>Erläuterung der Rechenregel</w:t>
            </w:r>
          </w:p>
        </w:tc>
        <w:tc>
          <w:tcPr>
            <w:tcW w:w="5895" w:type="dxa"/>
          </w:tcPr>
          <w:p w14:paraId="63FBE5EA"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4020B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DE3D5B" w14:textId="77777777" w:rsidR="00B66E40" w:rsidRPr="00E37ACC" w:rsidRDefault="001A44CF" w:rsidP="009A6A2C">
            <w:pPr>
              <w:pStyle w:val="Tabellenkopf"/>
            </w:pPr>
            <w:r w:rsidRPr="00E37ACC">
              <w:t>Teildatensatzbezug</w:t>
            </w:r>
          </w:p>
        </w:tc>
        <w:tc>
          <w:tcPr>
            <w:tcW w:w="5895" w:type="dxa"/>
          </w:tcPr>
          <w:p w14:paraId="24E4AE5E" w14:textId="77777777" w:rsidR="00B66E4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09/3:B</w:t>
            </w:r>
          </w:p>
        </w:tc>
      </w:tr>
      <w:tr w:rsidR="00C83B05" w14:paraId="6A8419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845A1C" w14:textId="77777777" w:rsidR="00C83B05" w:rsidRPr="00E37ACC" w:rsidRDefault="001A44CF" w:rsidP="009A6A2C">
            <w:pPr>
              <w:pStyle w:val="Tabellenkopf"/>
            </w:pPr>
            <w:r>
              <w:t>Mindestanzahl Zähler</w:t>
            </w:r>
          </w:p>
        </w:tc>
        <w:tc>
          <w:tcPr>
            <w:tcW w:w="5895" w:type="dxa"/>
          </w:tcPr>
          <w:p w14:paraId="29819028"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6810C6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E2CF24" w14:textId="77777777" w:rsidR="00C83B05" w:rsidRPr="00E37ACC" w:rsidRDefault="001A44CF" w:rsidP="009A6A2C">
            <w:pPr>
              <w:pStyle w:val="Tabellenkopf"/>
            </w:pPr>
            <w:r>
              <w:t>Mindestanzahl Nenner</w:t>
            </w:r>
          </w:p>
        </w:tc>
        <w:tc>
          <w:tcPr>
            <w:tcW w:w="5895" w:type="dxa"/>
          </w:tcPr>
          <w:p w14:paraId="60318D90"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63E4B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951F0A" w14:textId="77777777" w:rsidR="00B66E40" w:rsidRPr="00E37ACC" w:rsidRDefault="001A44CF" w:rsidP="009A6A2C">
            <w:pPr>
              <w:pStyle w:val="Tabellenkopf"/>
            </w:pPr>
            <w:r>
              <w:t>Zähler (Formel)</w:t>
            </w:r>
          </w:p>
        </w:tc>
        <w:tc>
          <w:tcPr>
            <w:tcW w:w="5895" w:type="dxa"/>
          </w:tcPr>
          <w:p w14:paraId="01D4A804" w14:textId="77777777" w:rsidR="00B66E40" w:rsidRPr="00722F75" w:rsidRDefault="001A44CF"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(ASONVOINDIK %in% c(1,2,3,4,5,6,7,8,9,10,11,99) &amp; ASONVOARTVO %==% 0 ) | </w:t>
            </w:r>
            <w:r>
              <w:br/>
              <w:t xml:space="preserve">(ASONVEINDIK %in% c(1,2,3,4,5,6,7,8,9,10,11,99) &amp; ASONVEARTVO %==% 0 ) | </w:t>
            </w:r>
            <w:r>
              <w:br/>
            </w:r>
            <w:r>
              <w:t>(ASONVE2INDIK %in% c(1,2,3,4,5,6,7,8,9,10,11,99) &amp; ASONVE2ARTVO %==% 0 )</w:t>
            </w:r>
          </w:p>
        </w:tc>
      </w:tr>
      <w:tr w:rsidR="00B66E40" w14:paraId="4DB0C3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EB700B" w14:textId="77777777" w:rsidR="00B66E40" w:rsidRPr="00E37ACC" w:rsidRDefault="001A44CF" w:rsidP="009A6A2C">
            <w:pPr>
              <w:pStyle w:val="Tabellenkopf"/>
            </w:pPr>
            <w:r w:rsidRPr="00E37ACC">
              <w:t>Nenner (Formel)</w:t>
            </w:r>
          </w:p>
        </w:tc>
        <w:tc>
          <w:tcPr>
            <w:tcW w:w="5895" w:type="dxa"/>
          </w:tcPr>
          <w:p w14:paraId="19362832" w14:textId="77777777" w:rsidR="00B66E40" w:rsidRPr="00722F75" w:rsidRDefault="001A44CF"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(ASONVOINDIK %in% c(1,2,3,4,5,6,7,8,9,10,11,99) &amp; !is.na(ASONVOARTVO)) | </w:t>
            </w:r>
            <w:r>
              <w:br/>
              <w:t xml:space="preserve">(ASONVEINDIK %in% c(1,2,3,4,5,6,7,8,9,10,11,99) &amp; !is.na(ASONVEARTVO)) | </w:t>
            </w:r>
            <w:r>
              <w:br/>
            </w:r>
            <w:r>
              <w:t>(ASONVE2INDIK %in% c(1,2,3,4,5,6,7,8,9,10,11,99) &amp; !is.na(ASONVE2ARTVO))</w:t>
            </w:r>
          </w:p>
        </w:tc>
      </w:tr>
      <w:tr w:rsidR="00B66E40" w14:paraId="547AA6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4CE90E" w14:textId="77777777" w:rsidR="00B66E40" w:rsidRPr="00E37ACC" w:rsidRDefault="001A44CF" w:rsidP="009A6A2C">
            <w:pPr>
              <w:pStyle w:val="Tabellenkopf"/>
            </w:pPr>
            <w:r w:rsidRPr="00E37ACC">
              <w:t>Verwendete Funktionen</w:t>
            </w:r>
          </w:p>
        </w:tc>
        <w:tc>
          <w:tcPr>
            <w:tcW w:w="5895" w:type="dxa"/>
          </w:tcPr>
          <w:p w14:paraId="4E956619" w14:textId="77777777" w:rsidR="00B66E40" w:rsidRPr="00D817EF" w:rsidRDefault="001A44C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CE63D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5CBDAB" w14:textId="77777777" w:rsidR="00B66E40" w:rsidRPr="00E37ACC" w:rsidRDefault="001A44CF" w:rsidP="009A6A2C">
            <w:pPr>
              <w:pStyle w:val="Tabellenkopf"/>
            </w:pPr>
            <w:r w:rsidRPr="00E37ACC">
              <w:t>Verwendete Listen</w:t>
            </w:r>
          </w:p>
        </w:tc>
        <w:tc>
          <w:tcPr>
            <w:tcW w:w="5895" w:type="dxa"/>
          </w:tcPr>
          <w:p w14:paraId="00E50465" w14:textId="77777777" w:rsidR="00B0537E" w:rsidRPr="003E64DF" w:rsidRDefault="001A44C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7BDBA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DDE901" w14:textId="77777777" w:rsidR="00B66E40" w:rsidRPr="00E37ACC" w:rsidRDefault="001A44CF" w:rsidP="00AD72D5">
            <w:pPr>
              <w:pStyle w:val="Tabellenkopf"/>
            </w:pPr>
            <w:r>
              <w:t>Vergleichbarkeit mit</w:t>
            </w:r>
            <w:r>
              <w:br/>
            </w:r>
            <w:r>
              <w:t>Vorjahresergebnissen</w:t>
            </w:r>
          </w:p>
        </w:tc>
        <w:tc>
          <w:tcPr>
            <w:tcW w:w="5895" w:type="dxa"/>
          </w:tcPr>
          <w:p w14:paraId="7740B070" w14:textId="77777777" w:rsidR="00B66E4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49BB24E" w14:textId="77777777" w:rsidR="009E1781" w:rsidRPr="00CC72DB" w:rsidRDefault="001A44CF" w:rsidP="00CC72DB">
      <w:pPr>
        <w:pStyle w:val="Tabellentext"/>
        <w:spacing w:before="0"/>
        <w:ind w:left="0"/>
        <w:rPr>
          <w:sz w:val="2"/>
          <w:szCs w:val="2"/>
        </w:rPr>
      </w:pPr>
    </w:p>
    <w:p w14:paraId="34141408" w14:textId="77777777" w:rsidR="00C16F63" w:rsidRDefault="00C16F63">
      <w:pPr>
        <w:sectPr w:rsidR="00C16F63" w:rsidSect="001E71EA">
          <w:pgSz w:w="11906" w:h="16838" w:code="9"/>
          <w:pgMar w:top="1418" w:right="1134" w:bottom="1418" w:left="1701" w:header="454" w:footer="737" w:gutter="0"/>
          <w:cols w:space="708"/>
          <w:docGrid w:linePitch="360"/>
        </w:sectPr>
      </w:pPr>
    </w:p>
    <w:p w14:paraId="01514B81" w14:textId="77777777" w:rsidR="00293DEF" w:rsidRDefault="001A44CF" w:rsidP="00271720">
      <w:pPr>
        <w:pStyle w:val="berschrift1ohneGliederung"/>
      </w:pPr>
      <w:bookmarkStart w:id="17" w:name="_Toc38892288"/>
      <w:r>
        <w:lastRenderedPageBreak/>
        <w:t>813074: Unterdokumentation von GKV-Patientinnen und GKV-Patienten</w:t>
      </w:r>
      <w:bookmarkEnd w:id="17"/>
    </w:p>
    <w:p w14:paraId="26CA4A1D" w14:textId="77777777" w:rsidR="000F0644" w:rsidRDefault="001A44CF" w:rsidP="00492E33">
      <w:pPr>
        <w:pStyle w:val="Absatzberschriftebene2nurinNavigation"/>
      </w:pPr>
      <w:r>
        <w:t>Verwendete Datenfelder</w:t>
      </w:r>
    </w:p>
    <w:p w14:paraId="398A017F" w14:textId="77777777" w:rsidR="001046CA" w:rsidRPr="005319EE" w:rsidRDefault="001A44C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C970682"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E6824A3" w14:textId="77777777" w:rsidR="00216CD3" w:rsidRPr="009E2B0C" w:rsidRDefault="001A44CF" w:rsidP="00F36061">
            <w:pPr>
              <w:pStyle w:val="Tabellenkopf"/>
            </w:pPr>
            <w:r>
              <w:t>Item</w:t>
            </w:r>
          </w:p>
        </w:tc>
        <w:tc>
          <w:tcPr>
            <w:tcW w:w="1097" w:type="pct"/>
          </w:tcPr>
          <w:p w14:paraId="7C526BE9" w14:textId="77777777" w:rsidR="00216CD3" w:rsidRPr="009E2B0C" w:rsidRDefault="001A44CF" w:rsidP="00F36061">
            <w:pPr>
              <w:pStyle w:val="Tabellenkopf"/>
            </w:pPr>
            <w:r>
              <w:t>Bezeichnung</w:t>
            </w:r>
          </w:p>
        </w:tc>
        <w:tc>
          <w:tcPr>
            <w:tcW w:w="326" w:type="pct"/>
          </w:tcPr>
          <w:p w14:paraId="0102BCAA" w14:textId="77777777" w:rsidR="00216CD3" w:rsidRPr="009E2B0C" w:rsidRDefault="001A44CF" w:rsidP="00F36061">
            <w:pPr>
              <w:pStyle w:val="Tabellenkopf"/>
            </w:pPr>
            <w:r>
              <w:t>M/K</w:t>
            </w:r>
          </w:p>
        </w:tc>
        <w:tc>
          <w:tcPr>
            <w:tcW w:w="1792" w:type="pct"/>
          </w:tcPr>
          <w:p w14:paraId="610C7257" w14:textId="77777777" w:rsidR="00216CD3" w:rsidRPr="009E2B0C" w:rsidRDefault="001A44CF" w:rsidP="00F36061">
            <w:pPr>
              <w:pStyle w:val="Tabellenkopf"/>
            </w:pPr>
            <w:r>
              <w:t>Schlüssel/Formel</w:t>
            </w:r>
          </w:p>
        </w:tc>
        <w:tc>
          <w:tcPr>
            <w:tcW w:w="1184" w:type="pct"/>
          </w:tcPr>
          <w:p w14:paraId="358B505E" w14:textId="77777777" w:rsidR="00216CD3" w:rsidRPr="009E2B0C" w:rsidRDefault="001A44CF" w:rsidP="00DA3905">
            <w:pPr>
              <w:pStyle w:val="Tabellenkopf"/>
              <w:ind w:left="108" w:right="28"/>
            </w:pPr>
            <w:r>
              <w:t>Feldname</w:t>
            </w:r>
            <w:r>
              <w:t xml:space="preserve"> </w:t>
            </w:r>
            <w:r>
              <w:t>▲</w:t>
            </w:r>
            <w:r>
              <w:t xml:space="preserve"> </w:t>
            </w:r>
          </w:p>
        </w:tc>
      </w:tr>
      <w:tr w:rsidR="00216CD3" w:rsidRPr="00743DF3" w14:paraId="3513A52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8E17356" w14:textId="77777777" w:rsidR="00216CD3" w:rsidRPr="00743DF3" w:rsidRDefault="001A44CF" w:rsidP="00F36061">
            <w:pPr>
              <w:pStyle w:val="Tabellentext"/>
            </w:pPr>
            <w:r>
              <w:t>4:B</w:t>
            </w:r>
          </w:p>
        </w:tc>
        <w:tc>
          <w:tcPr>
            <w:tcW w:w="1097" w:type="pct"/>
          </w:tcPr>
          <w:p w14:paraId="4C125001" w14:textId="77777777" w:rsidR="00216CD3" w:rsidRPr="00743DF3" w:rsidRDefault="001A44CF" w:rsidP="00F36061">
            <w:pPr>
              <w:pStyle w:val="Tabellentext"/>
            </w:pPr>
            <w:r>
              <w:t>Der Patient verfügt über keine eGK-Versichertennummer.</w:t>
            </w:r>
          </w:p>
        </w:tc>
        <w:tc>
          <w:tcPr>
            <w:tcW w:w="326" w:type="pct"/>
          </w:tcPr>
          <w:p w14:paraId="7594252E" w14:textId="77777777" w:rsidR="00216CD3" w:rsidRPr="00743DF3" w:rsidRDefault="001A44CF" w:rsidP="00F36061">
            <w:pPr>
              <w:pStyle w:val="Tabellentext"/>
            </w:pPr>
            <w:r>
              <w:t>K</w:t>
            </w:r>
          </w:p>
        </w:tc>
        <w:tc>
          <w:tcPr>
            <w:tcW w:w="1792" w:type="pct"/>
          </w:tcPr>
          <w:p w14:paraId="4F63485A" w14:textId="77777777" w:rsidR="00216CD3" w:rsidRPr="00743DF3" w:rsidRDefault="001A44CF" w:rsidP="0053781D">
            <w:pPr>
              <w:pStyle w:val="Tabellentext"/>
              <w:ind w:left="564" w:hanging="451"/>
            </w:pPr>
            <w:r>
              <w:t>1 =</w:t>
            </w:r>
            <w:r>
              <w:tab/>
              <w:t>ja</w:t>
            </w:r>
          </w:p>
        </w:tc>
        <w:tc>
          <w:tcPr>
            <w:tcW w:w="1184" w:type="pct"/>
          </w:tcPr>
          <w:p w14:paraId="2EDB7B3D" w14:textId="77777777" w:rsidR="00216CD3" w:rsidRPr="00743DF3" w:rsidRDefault="001A44CF" w:rsidP="00F36061">
            <w:pPr>
              <w:pStyle w:val="Tabellentext"/>
            </w:pPr>
            <w:r>
              <w:t>VERSICHERTENIDNEUNV</w:t>
            </w:r>
          </w:p>
        </w:tc>
      </w:tr>
      <w:tr w:rsidR="00216CD3" w:rsidRPr="00743DF3" w14:paraId="3CD1DCC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DB2D840" w14:textId="77777777" w:rsidR="00216CD3" w:rsidRPr="00743DF3" w:rsidRDefault="001A44CF" w:rsidP="00F36061">
            <w:pPr>
              <w:pStyle w:val="Tabellentext"/>
            </w:pPr>
            <w:r>
              <w:t>EF*</w:t>
            </w:r>
          </w:p>
        </w:tc>
        <w:tc>
          <w:tcPr>
            <w:tcW w:w="1097" w:type="pct"/>
          </w:tcPr>
          <w:p w14:paraId="611EF35A" w14:textId="77777777" w:rsidR="00216CD3" w:rsidRPr="00743DF3" w:rsidRDefault="001A44CF" w:rsidP="00F36061">
            <w:pPr>
              <w:pStyle w:val="Tabellentext"/>
            </w:pPr>
            <w:r>
              <w:t>GKV-Versichertenstatus</w:t>
            </w:r>
          </w:p>
        </w:tc>
        <w:tc>
          <w:tcPr>
            <w:tcW w:w="326" w:type="pct"/>
          </w:tcPr>
          <w:p w14:paraId="7B6AB74E" w14:textId="77777777" w:rsidR="00216CD3" w:rsidRPr="00743DF3" w:rsidRDefault="001A44CF" w:rsidP="00F36061">
            <w:pPr>
              <w:pStyle w:val="Tabellentext"/>
            </w:pPr>
            <w:r>
              <w:t>-</w:t>
            </w:r>
          </w:p>
        </w:tc>
        <w:tc>
          <w:tcPr>
            <w:tcW w:w="1792" w:type="pct"/>
          </w:tcPr>
          <w:p w14:paraId="480735F4" w14:textId="77777777" w:rsidR="00216CD3" w:rsidRPr="00743DF3" w:rsidRDefault="001A44CF" w:rsidP="0053781D">
            <w:pPr>
              <w:pStyle w:val="Tabellentext"/>
              <w:ind w:left="564" w:hanging="451"/>
            </w:pPr>
            <w:r>
              <w:t>versichertenstatusgkv(PERSONENKREIS;KASSEIKNR)</w:t>
            </w:r>
          </w:p>
        </w:tc>
        <w:tc>
          <w:tcPr>
            <w:tcW w:w="1184" w:type="pct"/>
          </w:tcPr>
          <w:p w14:paraId="57ADACFA" w14:textId="77777777" w:rsidR="00216CD3" w:rsidRPr="00743DF3" w:rsidRDefault="001A44CF" w:rsidP="00F36061">
            <w:pPr>
              <w:pStyle w:val="Tabellentext"/>
            </w:pPr>
            <w:r>
              <w:t>versichertenstatusgkv</w:t>
            </w:r>
          </w:p>
        </w:tc>
      </w:tr>
      <w:tr w:rsidR="00216CD3" w:rsidRPr="00743DF3" w14:paraId="70D3B5F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A0F4543" w14:textId="77777777" w:rsidR="00216CD3" w:rsidRPr="00743DF3" w:rsidRDefault="001A44CF" w:rsidP="00F36061">
            <w:pPr>
              <w:pStyle w:val="Tabellentext"/>
            </w:pPr>
            <w:r>
              <w:t>MDS: 1:B</w:t>
            </w:r>
          </w:p>
        </w:tc>
        <w:tc>
          <w:tcPr>
            <w:tcW w:w="1097" w:type="pct"/>
          </w:tcPr>
          <w:p w14:paraId="16E0F110" w14:textId="77777777" w:rsidR="00216CD3" w:rsidRPr="00743DF3" w:rsidRDefault="001A44CF" w:rsidP="00F36061">
            <w:pPr>
              <w:pStyle w:val="Tabellentext"/>
            </w:pPr>
            <w:r>
              <w:t>zugehöriges QS-Modul</w:t>
            </w:r>
          </w:p>
        </w:tc>
        <w:tc>
          <w:tcPr>
            <w:tcW w:w="326" w:type="pct"/>
          </w:tcPr>
          <w:p w14:paraId="4E8C9E7F" w14:textId="77777777" w:rsidR="00216CD3" w:rsidRPr="00743DF3" w:rsidRDefault="001A44CF" w:rsidP="00F36061">
            <w:pPr>
              <w:pStyle w:val="Tabellentext"/>
            </w:pPr>
            <w:r>
              <w:t>M</w:t>
            </w:r>
          </w:p>
        </w:tc>
        <w:tc>
          <w:tcPr>
            <w:tcW w:w="1792" w:type="pct"/>
          </w:tcPr>
          <w:p w14:paraId="03A94402" w14:textId="77777777" w:rsidR="00216CD3" w:rsidRPr="00743DF3" w:rsidRDefault="001A44CF" w:rsidP="0053781D">
            <w:pPr>
              <w:pStyle w:val="Tabellentext"/>
              <w:ind w:left="564" w:hanging="451"/>
            </w:pPr>
            <w:r>
              <w:t>s. Anhang: Modul</w:t>
            </w:r>
          </w:p>
        </w:tc>
        <w:tc>
          <w:tcPr>
            <w:tcW w:w="1184" w:type="pct"/>
          </w:tcPr>
          <w:p w14:paraId="0FA2BA5A" w14:textId="77777777" w:rsidR="00216CD3" w:rsidRPr="00743DF3" w:rsidRDefault="001A44CF" w:rsidP="00F36061">
            <w:pPr>
              <w:pStyle w:val="Tabellentext"/>
            </w:pPr>
            <w:r>
              <w:t>MDS_ZUQSMODUL</w:t>
            </w:r>
          </w:p>
        </w:tc>
      </w:tr>
      <w:tr w:rsidR="00216CD3" w:rsidRPr="00743DF3" w14:paraId="578E1C9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4F858BE" w14:textId="77777777" w:rsidR="00216CD3" w:rsidRPr="00743DF3" w:rsidRDefault="001A44CF" w:rsidP="00F36061">
            <w:pPr>
              <w:pStyle w:val="Tabellentext"/>
            </w:pPr>
            <w:r>
              <w:t>MDS: EF*</w:t>
            </w:r>
          </w:p>
        </w:tc>
        <w:tc>
          <w:tcPr>
            <w:tcW w:w="1097" w:type="pct"/>
          </w:tcPr>
          <w:p w14:paraId="46711151" w14:textId="77777777" w:rsidR="00216CD3" w:rsidRPr="00743DF3" w:rsidRDefault="001A44CF" w:rsidP="00F36061">
            <w:pPr>
              <w:pStyle w:val="Tabellentext"/>
            </w:pPr>
            <w:r>
              <w:t>GKV-Versichertenstatus</w:t>
            </w:r>
          </w:p>
        </w:tc>
        <w:tc>
          <w:tcPr>
            <w:tcW w:w="326" w:type="pct"/>
          </w:tcPr>
          <w:p w14:paraId="7AB23547" w14:textId="77777777" w:rsidR="00216CD3" w:rsidRPr="00743DF3" w:rsidRDefault="001A44CF" w:rsidP="00F36061">
            <w:pPr>
              <w:pStyle w:val="Tabellentext"/>
            </w:pPr>
            <w:r>
              <w:t>-</w:t>
            </w:r>
          </w:p>
        </w:tc>
        <w:tc>
          <w:tcPr>
            <w:tcW w:w="1792" w:type="pct"/>
          </w:tcPr>
          <w:p w14:paraId="21B2D15E" w14:textId="77777777" w:rsidR="00216CD3" w:rsidRPr="00743DF3" w:rsidRDefault="001A44CF" w:rsidP="0053781D">
            <w:pPr>
              <w:pStyle w:val="Tabellentext"/>
              <w:ind w:left="564" w:hanging="451"/>
            </w:pPr>
            <w:r>
              <w:t>vstatusgkvmds(PERSONENKREIS;KASSEIKNR;ZUQSMODUL)</w:t>
            </w:r>
          </w:p>
        </w:tc>
        <w:tc>
          <w:tcPr>
            <w:tcW w:w="1184" w:type="pct"/>
          </w:tcPr>
          <w:p w14:paraId="6416BE44" w14:textId="77777777" w:rsidR="00216CD3" w:rsidRPr="00743DF3" w:rsidRDefault="001A44CF" w:rsidP="00F36061">
            <w:pPr>
              <w:pStyle w:val="Tabellentext"/>
            </w:pPr>
            <w:r>
              <w:t>MDS_vstatusgkvmds</w:t>
            </w:r>
          </w:p>
        </w:tc>
      </w:tr>
    </w:tbl>
    <w:p w14:paraId="01EC415A" w14:textId="77777777" w:rsidR="00216CD3" w:rsidRDefault="001A44CF"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F93C168" w14:textId="77777777" w:rsidR="007213A3" w:rsidRDefault="001A44CF"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26F96F7" w14:textId="77777777" w:rsidR="00C16F63" w:rsidRDefault="00C16F63">
      <w:pPr>
        <w:sectPr w:rsidR="00C16F63"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4DFF4697" w14:textId="77777777" w:rsidR="006D1B0D" w:rsidRDefault="001A44CF"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1925C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43E5EC" w14:textId="22D00A8C" w:rsidR="000517F0" w:rsidRPr="000517F0" w:rsidRDefault="002620D2" w:rsidP="009A6A2C">
            <w:pPr>
              <w:pStyle w:val="Tabellenkopf"/>
            </w:pPr>
            <w:del w:id="18" w:author="IQTIG" w:date="2020-04-27T15:01:00Z">
              <w:r>
                <w:delText>AK-</w:delText>
              </w:r>
            </w:del>
            <w:r w:rsidR="001A44CF">
              <w:t>ID</w:t>
            </w:r>
          </w:p>
        </w:tc>
        <w:tc>
          <w:tcPr>
            <w:tcW w:w="5895" w:type="dxa"/>
          </w:tcPr>
          <w:p w14:paraId="28D86B1F" w14:textId="77777777" w:rsidR="000517F0"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813074</w:t>
            </w:r>
          </w:p>
        </w:tc>
      </w:tr>
      <w:tr w:rsidR="00C83B05" w14:paraId="10516E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FA3F93" w14:textId="77777777" w:rsidR="00C83B05" w:rsidRDefault="001A44CF" w:rsidP="009A6A2C">
            <w:pPr>
              <w:pStyle w:val="Tabellenkopf"/>
            </w:pPr>
            <w:r>
              <w:t>Jahr der Erstanwendung</w:t>
            </w:r>
          </w:p>
        </w:tc>
        <w:tc>
          <w:tcPr>
            <w:tcW w:w="5895" w:type="dxa"/>
          </w:tcPr>
          <w:p w14:paraId="3965C55E" w14:textId="77777777" w:rsidR="00C83B05"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69C38A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FF9BEA" w14:textId="77777777" w:rsidR="00C83B05" w:rsidRDefault="001A44CF" w:rsidP="009A6A2C">
            <w:pPr>
              <w:pStyle w:val="Tabellenkopf"/>
            </w:pPr>
            <w:r>
              <w:t>Begründung für die Auswahl</w:t>
            </w:r>
          </w:p>
        </w:tc>
        <w:tc>
          <w:tcPr>
            <w:tcW w:w="5895" w:type="dxa"/>
          </w:tcPr>
          <w:p w14:paraId="4F0D33DA"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88B15DA"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Follow-up-Indikatoren heraus.</w:t>
            </w:r>
          </w:p>
          <w:p w14:paraId="1AD21601"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8A2D49F" w14:textId="77777777" w:rsidR="00C83B05" w:rsidRDefault="001A44CF"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2379D9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9EF663" w14:textId="77777777" w:rsidR="00C83B05" w:rsidRDefault="001A44CF" w:rsidP="00AD72D5">
            <w:pPr>
              <w:pStyle w:val="Tabellenkopf"/>
            </w:pPr>
            <w:r>
              <w:t>B</w:t>
            </w:r>
            <w:r>
              <w:t>ezug zu anderen</w:t>
            </w:r>
            <w:r>
              <w:br/>
            </w:r>
            <w:r>
              <w:t>Q</w:t>
            </w:r>
            <w:r>
              <w:t>ualitätsi</w:t>
            </w:r>
            <w:r>
              <w:t>ndikatoren</w:t>
            </w:r>
            <w:r>
              <w:t>/Kennzahlen</w:t>
            </w:r>
          </w:p>
        </w:tc>
        <w:tc>
          <w:tcPr>
            <w:tcW w:w="5895" w:type="dxa"/>
          </w:tcPr>
          <w:p w14:paraId="265EF215" w14:textId="77777777" w:rsidR="00C83B05" w:rsidRPr="00C83B05"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2190: La</w:t>
            </w:r>
            <w:r>
              <w:t xml:space="preserve">ufzeit des alten Herzschrittmacher-Aggregats unter 4 Jahren bei Ein- und Zweikammersystemen </w:t>
            </w:r>
            <w:r>
              <w:br/>
              <w:t xml:space="preserve">2191: Herzschrittmacher-Implantationen ohne Folgeeingriff aufgrund eines Hardwareproblems (Aggregat bzw. Sonde) innerhalb von 8 Jahren </w:t>
            </w:r>
            <w:r>
              <w:br/>
              <w:t>2194: Verhältnis der beobac</w:t>
            </w:r>
            <w:r>
              <w:t xml:space="preserve">hteten zur erwarteten Rate (O/E) an prozedurassoziierten Problemen (Sonden- bzw. Taschenproblemen) als Indikation zum Folgeeingriff innerhalb eines Jahres </w:t>
            </w:r>
            <w:r>
              <w:br/>
              <w:t>2195: Verhältnis der beobachteten zu erwarteten Rate (O/E) an Infektionen oder Aggregatperforationen</w:t>
            </w:r>
            <w:r>
              <w:t xml:space="preserve"> als Indikation zum Folgeeingriff innerhalb eines Jahres</w:t>
            </w:r>
          </w:p>
        </w:tc>
      </w:tr>
      <w:tr w:rsidR="000517F0" w14:paraId="0EC52F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946E13" w14:textId="77777777" w:rsidR="000517F0" w:rsidRDefault="001A44CF" w:rsidP="009975E4">
            <w:pPr>
              <w:pStyle w:val="Tabellenkopf"/>
            </w:pPr>
            <w:r>
              <w:t>Berechnung</w:t>
            </w:r>
            <w:r>
              <w:t>sart</w:t>
            </w:r>
          </w:p>
        </w:tc>
        <w:tc>
          <w:tcPr>
            <w:tcW w:w="5895" w:type="dxa"/>
          </w:tcPr>
          <w:p w14:paraId="1D4F859A"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D56F3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B65155" w14:textId="77777777" w:rsidR="000517F0" w:rsidRDefault="001A44CF" w:rsidP="009A6A2C">
            <w:pPr>
              <w:pStyle w:val="Tabellenkopf"/>
            </w:pPr>
            <w:r>
              <w:t>Referenzbereich 2019</w:t>
            </w:r>
          </w:p>
        </w:tc>
        <w:tc>
          <w:tcPr>
            <w:tcW w:w="5895" w:type="dxa"/>
          </w:tcPr>
          <w:p w14:paraId="165B0837"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1FD3DA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D221C8" w14:textId="77777777" w:rsidR="000517F0" w:rsidRDefault="001A44CF" w:rsidP="00A3278E">
            <w:pPr>
              <w:pStyle w:val="Tabellenkopf"/>
            </w:pPr>
            <w:r w:rsidRPr="00E37ACC">
              <w:t>R</w:t>
            </w:r>
            <w:r>
              <w:t xml:space="preserve">eferenzbereich </w:t>
            </w:r>
            <w:r>
              <w:t>2018</w:t>
            </w:r>
          </w:p>
        </w:tc>
        <w:tc>
          <w:tcPr>
            <w:tcW w:w="5895" w:type="dxa"/>
          </w:tcPr>
          <w:p w14:paraId="5766DA5C" w14:textId="77777777" w:rsidR="000517F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3139CA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6134BD" w14:textId="77777777" w:rsidR="00B66E40" w:rsidRDefault="001A44CF" w:rsidP="009A6A2C">
            <w:pPr>
              <w:pStyle w:val="Tabellenkopf"/>
            </w:pPr>
            <w:r>
              <w:t>Erläuterung zum Referenzbereich</w:t>
            </w:r>
            <w:r>
              <w:t xml:space="preserve"> </w:t>
            </w:r>
            <w:r>
              <w:t>2019</w:t>
            </w:r>
          </w:p>
        </w:tc>
        <w:tc>
          <w:tcPr>
            <w:tcW w:w="5895" w:type="dxa"/>
          </w:tcPr>
          <w:p w14:paraId="3530EE7C"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9C855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293704" w14:textId="77777777" w:rsidR="00B66E40" w:rsidRDefault="001A44CF" w:rsidP="009A6A2C">
            <w:pPr>
              <w:pStyle w:val="Tabellenkopf"/>
            </w:pPr>
            <w:r>
              <w:t>Erläuterung zum Strukturierten</w:t>
            </w:r>
            <w:r>
              <w:t xml:space="preserve"> </w:t>
            </w:r>
            <w:r>
              <w:t>Dialog bzw.</w:t>
            </w:r>
            <w:r>
              <w:t xml:space="preserve"> </w:t>
            </w:r>
            <w:r>
              <w:t>Stellungnahmeverfahren 2019</w:t>
            </w:r>
          </w:p>
        </w:tc>
        <w:tc>
          <w:tcPr>
            <w:tcW w:w="5895" w:type="dxa"/>
          </w:tcPr>
          <w:p w14:paraId="7530520B"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FC8B9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58B940D" w14:textId="77777777" w:rsidR="00B66E40" w:rsidRPr="00E37ACC" w:rsidRDefault="001A44CF" w:rsidP="009A6A2C">
            <w:pPr>
              <w:pStyle w:val="Tabellenkopf"/>
            </w:pPr>
            <w:r w:rsidRPr="00E37ACC">
              <w:t>Rechenregeln</w:t>
            </w:r>
          </w:p>
        </w:tc>
        <w:tc>
          <w:tcPr>
            <w:tcW w:w="5895" w:type="dxa"/>
          </w:tcPr>
          <w:p w14:paraId="06BBBE7F"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B87C6B5"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eGK-Versichtertennummer vorliegt) sowie der Minimaldatensätze zu GKV-Patientinnen und -Patienten (Patientinnen und Patienten mit Institutionskennzeichen der Krankenkasse der Versichertenkarte, das mit „10“ beginnt und für die kein be</w:t>
            </w:r>
            <w:r>
              <w:t>sonderer Personenkreis vermerkt ist).</w:t>
            </w:r>
          </w:p>
          <w:p w14:paraId="52DEECE9"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D339ADC" w14:textId="77777777" w:rsidR="00694883" w:rsidRPr="00715CCE" w:rsidRDefault="001A44C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w:t>
            </w:r>
            <w:r>
              <w:rPr>
                <w:rStyle w:val="Fett"/>
                <w:b w:val="0"/>
                <w:bCs w:val="0"/>
              </w:rPr>
              <w:t>e kein besonderer Personenkreis vermerkt ist und deren eGK-Versichtertennummer vorliegt) (methodische Sollstatistik: DS_GKV) für den jeweiligen Leistungsbereich</w:t>
            </w:r>
          </w:p>
        </w:tc>
      </w:tr>
      <w:tr w:rsidR="00B66E40" w14:paraId="6ABA39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27593BF" w14:textId="77777777" w:rsidR="00B66E40" w:rsidRPr="00E37ACC" w:rsidRDefault="001A44CF" w:rsidP="009A6A2C">
            <w:pPr>
              <w:pStyle w:val="Tabellenkopf"/>
            </w:pPr>
            <w:r w:rsidRPr="00E37ACC">
              <w:t>Erläuterung der Rechenregel</w:t>
            </w:r>
          </w:p>
        </w:tc>
        <w:tc>
          <w:tcPr>
            <w:tcW w:w="5895" w:type="dxa"/>
          </w:tcPr>
          <w:p w14:paraId="53B1E565"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35DC0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8F6DF" w14:textId="77777777" w:rsidR="00B66E40" w:rsidRPr="00E37ACC" w:rsidRDefault="001A44CF" w:rsidP="009A6A2C">
            <w:pPr>
              <w:pStyle w:val="Tabellenkopf"/>
            </w:pPr>
            <w:r w:rsidRPr="00E37ACC">
              <w:t>Teildatensatzbezug</w:t>
            </w:r>
          </w:p>
        </w:tc>
        <w:tc>
          <w:tcPr>
            <w:tcW w:w="5895" w:type="dxa"/>
          </w:tcPr>
          <w:p w14:paraId="5B338AB9" w14:textId="77777777" w:rsidR="00B66E4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09/3:B</w:t>
            </w:r>
          </w:p>
        </w:tc>
      </w:tr>
      <w:tr w:rsidR="00C83B05" w14:paraId="3DF313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AF2B3F" w14:textId="77777777" w:rsidR="00C83B05" w:rsidRPr="00E37ACC" w:rsidRDefault="001A44CF" w:rsidP="009A6A2C">
            <w:pPr>
              <w:pStyle w:val="Tabellenkopf"/>
            </w:pPr>
            <w:r>
              <w:t>Mindestanzahl Zähler</w:t>
            </w:r>
          </w:p>
        </w:tc>
        <w:tc>
          <w:tcPr>
            <w:tcW w:w="5895" w:type="dxa"/>
          </w:tcPr>
          <w:p w14:paraId="411AD891"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1B64E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4DA8F4" w14:textId="77777777" w:rsidR="00C83B05" w:rsidRPr="00E37ACC" w:rsidRDefault="001A44CF" w:rsidP="009A6A2C">
            <w:pPr>
              <w:pStyle w:val="Tabellenkopf"/>
            </w:pPr>
            <w:r>
              <w:t>Mindestanzahl Nenner</w:t>
            </w:r>
          </w:p>
        </w:tc>
        <w:tc>
          <w:tcPr>
            <w:tcW w:w="5895" w:type="dxa"/>
          </w:tcPr>
          <w:p w14:paraId="0B575DCE"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014010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D14A0" w14:textId="77777777" w:rsidR="00B66E40" w:rsidRPr="00E37ACC" w:rsidRDefault="001A44CF" w:rsidP="009A6A2C">
            <w:pPr>
              <w:pStyle w:val="Tabellenkopf"/>
            </w:pPr>
            <w:r>
              <w:t>Zähler (Formel)</w:t>
            </w:r>
          </w:p>
        </w:tc>
        <w:tc>
          <w:tcPr>
            <w:tcW w:w="5895" w:type="dxa"/>
          </w:tcPr>
          <w:p w14:paraId="716D1809" w14:textId="77777777" w:rsidR="00B66E40" w:rsidRPr="00722F75" w:rsidRDefault="001A44CF"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09/3:B: </w:t>
            </w:r>
            <w:r>
              <w:br/>
              <w:t xml:space="preserve"> </w:t>
            </w:r>
            <w:r>
              <w:br/>
              <w:t xml:space="preserve">versichertenstatusgkv %==% 1 &amp; </w:t>
            </w:r>
            <w:r>
              <w:lastRenderedPageBreak/>
              <w:t xml:space="preserve">is.na(VERSICHERTENIDNEUNV) &amp; </w:t>
            </w:r>
            <w:r>
              <w:br/>
              <w:t xml:space="preserve"> </w:t>
            </w:r>
            <w:r>
              <w:br/>
              <w:t xml:space="preserve"># MDS:B: </w:t>
            </w:r>
            <w:r>
              <w:br/>
              <w:t xml:space="preserve"> </w:t>
            </w:r>
            <w:r>
              <w:br/>
              <w:t>MDS_ZUQSMODUL %==% "09/3" &amp; MDS_vstatusgkvmds %==% 1</w:t>
            </w:r>
          </w:p>
        </w:tc>
      </w:tr>
      <w:tr w:rsidR="00B66E40" w14:paraId="36508D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BD22C7" w14:textId="77777777" w:rsidR="00B66E40" w:rsidRPr="00E37ACC" w:rsidRDefault="001A44CF" w:rsidP="009A6A2C">
            <w:pPr>
              <w:pStyle w:val="Tabellenkopf"/>
            </w:pPr>
            <w:r w:rsidRPr="00E37ACC">
              <w:lastRenderedPageBreak/>
              <w:t>Nenner (Formel)</w:t>
            </w:r>
          </w:p>
        </w:tc>
        <w:tc>
          <w:tcPr>
            <w:tcW w:w="5895" w:type="dxa"/>
          </w:tcPr>
          <w:p w14:paraId="1FEBDB80" w14:textId="77777777" w:rsidR="00B66E40" w:rsidRPr="00722F75" w:rsidRDefault="001A44CF"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2A7EF4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4257EE" w14:textId="77777777" w:rsidR="00B66E40" w:rsidRPr="00E37ACC" w:rsidRDefault="001A44CF" w:rsidP="009A6A2C">
            <w:pPr>
              <w:pStyle w:val="Tabellenkopf"/>
            </w:pPr>
            <w:r w:rsidRPr="00E37ACC">
              <w:t>Verwendete Funktione</w:t>
            </w:r>
            <w:r w:rsidRPr="00E37ACC">
              <w:t>n</w:t>
            </w:r>
          </w:p>
        </w:tc>
        <w:tc>
          <w:tcPr>
            <w:tcW w:w="5895" w:type="dxa"/>
          </w:tcPr>
          <w:p w14:paraId="4B342512" w14:textId="77777777" w:rsidR="00B66E40" w:rsidRPr="00D817EF" w:rsidRDefault="001A44C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4FA9E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7DD2E9" w14:textId="77777777" w:rsidR="00B66E40" w:rsidRPr="00E37ACC" w:rsidRDefault="001A44CF" w:rsidP="009A6A2C">
            <w:pPr>
              <w:pStyle w:val="Tabellenkopf"/>
            </w:pPr>
            <w:r w:rsidRPr="00E37ACC">
              <w:t>Verwendete Listen</w:t>
            </w:r>
          </w:p>
        </w:tc>
        <w:tc>
          <w:tcPr>
            <w:tcW w:w="5895" w:type="dxa"/>
          </w:tcPr>
          <w:p w14:paraId="6D111FB7" w14:textId="77777777" w:rsidR="00B0537E" w:rsidRPr="003E64DF" w:rsidRDefault="001A44C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A1684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B19B16" w14:textId="77777777" w:rsidR="00B66E40" w:rsidRPr="00E37ACC" w:rsidRDefault="001A44CF" w:rsidP="00AD72D5">
            <w:pPr>
              <w:pStyle w:val="Tabellenkopf"/>
            </w:pPr>
            <w:r>
              <w:t>Vergleichbarkeit mit</w:t>
            </w:r>
            <w:r>
              <w:br/>
            </w:r>
            <w:r>
              <w:t>Vorjahresergebnissen</w:t>
            </w:r>
          </w:p>
        </w:tc>
        <w:tc>
          <w:tcPr>
            <w:tcW w:w="5895" w:type="dxa"/>
          </w:tcPr>
          <w:p w14:paraId="019772AA" w14:textId="77777777" w:rsidR="00B66E4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CF18A49" w14:textId="77777777" w:rsidR="009E1781" w:rsidRPr="00CC72DB" w:rsidRDefault="001A44CF" w:rsidP="00CC72DB">
      <w:pPr>
        <w:pStyle w:val="Tabellentext"/>
        <w:spacing w:before="0"/>
        <w:ind w:left="0"/>
        <w:rPr>
          <w:sz w:val="2"/>
          <w:szCs w:val="2"/>
        </w:rPr>
      </w:pPr>
    </w:p>
    <w:p w14:paraId="1952E162" w14:textId="77777777" w:rsidR="00C16F63" w:rsidRDefault="00C16F63">
      <w:pPr>
        <w:sectPr w:rsidR="00C16F63" w:rsidSect="001E71EA">
          <w:pgSz w:w="11906" w:h="16838" w:code="9"/>
          <w:pgMar w:top="1418" w:right="1134" w:bottom="1418" w:left="1701" w:header="454" w:footer="737" w:gutter="0"/>
          <w:cols w:space="708"/>
          <w:docGrid w:linePitch="360"/>
        </w:sectPr>
      </w:pPr>
    </w:p>
    <w:p w14:paraId="1B9D3A14" w14:textId="77777777" w:rsidR="00293DEF" w:rsidRDefault="001A44CF" w:rsidP="00271720">
      <w:pPr>
        <w:pStyle w:val="berschrift1ohneGliederung"/>
      </w:pPr>
      <w:bookmarkStart w:id="19" w:name="_Toc38892289"/>
      <w:r>
        <w:lastRenderedPageBreak/>
        <w:t>850167: Auffälligkeitskriterium zur Überdokumentation</w:t>
      </w:r>
      <w:bookmarkEnd w:id="19"/>
    </w:p>
    <w:p w14:paraId="79C9E40F" w14:textId="77777777" w:rsidR="000F0644" w:rsidRDefault="001A44CF" w:rsidP="00492E33">
      <w:pPr>
        <w:pStyle w:val="Absatzberschriftebene2nurinNavigation"/>
      </w:pPr>
      <w:r>
        <w:t>Verwendete Datenfelder</w:t>
      </w:r>
    </w:p>
    <w:p w14:paraId="513F08A3" w14:textId="77777777" w:rsidR="001046CA" w:rsidRPr="005319EE" w:rsidRDefault="001A44C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E64ED5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A3B3259" w14:textId="77777777" w:rsidR="00216CD3" w:rsidRPr="009E2B0C" w:rsidRDefault="001A44CF" w:rsidP="00F36061">
            <w:pPr>
              <w:pStyle w:val="Tabellenkopf"/>
            </w:pPr>
            <w:r>
              <w:t>Item</w:t>
            </w:r>
          </w:p>
        </w:tc>
        <w:tc>
          <w:tcPr>
            <w:tcW w:w="1097" w:type="pct"/>
          </w:tcPr>
          <w:p w14:paraId="4C077811" w14:textId="77777777" w:rsidR="00216CD3" w:rsidRPr="009E2B0C" w:rsidRDefault="001A44CF" w:rsidP="00F36061">
            <w:pPr>
              <w:pStyle w:val="Tabellenkopf"/>
            </w:pPr>
            <w:r>
              <w:t>Bezeichnung</w:t>
            </w:r>
          </w:p>
        </w:tc>
        <w:tc>
          <w:tcPr>
            <w:tcW w:w="326" w:type="pct"/>
          </w:tcPr>
          <w:p w14:paraId="55960834" w14:textId="77777777" w:rsidR="00216CD3" w:rsidRPr="009E2B0C" w:rsidRDefault="001A44CF" w:rsidP="00F36061">
            <w:pPr>
              <w:pStyle w:val="Tabellenkopf"/>
            </w:pPr>
            <w:r>
              <w:t>M/K</w:t>
            </w:r>
          </w:p>
        </w:tc>
        <w:tc>
          <w:tcPr>
            <w:tcW w:w="1792" w:type="pct"/>
          </w:tcPr>
          <w:p w14:paraId="77C59F89" w14:textId="77777777" w:rsidR="00216CD3" w:rsidRPr="009E2B0C" w:rsidRDefault="001A44CF" w:rsidP="00F36061">
            <w:pPr>
              <w:pStyle w:val="Tabellenkopf"/>
            </w:pPr>
            <w:r>
              <w:t>Schlüssel/Formel</w:t>
            </w:r>
          </w:p>
        </w:tc>
        <w:tc>
          <w:tcPr>
            <w:tcW w:w="1184" w:type="pct"/>
          </w:tcPr>
          <w:p w14:paraId="73863324" w14:textId="77777777" w:rsidR="00216CD3" w:rsidRPr="009E2B0C" w:rsidRDefault="001A44CF" w:rsidP="00DA3905">
            <w:pPr>
              <w:pStyle w:val="Tabellenkopf"/>
              <w:ind w:left="108" w:right="28"/>
            </w:pPr>
            <w:r>
              <w:t>Feldname</w:t>
            </w:r>
            <w:r>
              <w:t xml:space="preserve">  </w:t>
            </w:r>
          </w:p>
        </w:tc>
      </w:tr>
    </w:tbl>
    <w:p w14:paraId="00F19619" w14:textId="77777777" w:rsidR="00C16F63" w:rsidRDefault="00C16F63">
      <w:pPr>
        <w:sectPr w:rsidR="00C16F63"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4F17E3D2" w14:textId="77777777" w:rsidR="006D1B0D" w:rsidRDefault="001A44CF"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07C30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8BC59B" w14:textId="223154AF" w:rsidR="000517F0" w:rsidRPr="000517F0" w:rsidRDefault="002620D2" w:rsidP="009A6A2C">
            <w:pPr>
              <w:pStyle w:val="Tabellenkopf"/>
            </w:pPr>
            <w:del w:id="20" w:author="IQTIG" w:date="2020-04-27T15:01:00Z">
              <w:r>
                <w:delText>AK-</w:delText>
              </w:r>
            </w:del>
            <w:r w:rsidR="001A44CF">
              <w:t>ID</w:t>
            </w:r>
          </w:p>
        </w:tc>
        <w:tc>
          <w:tcPr>
            <w:tcW w:w="5895" w:type="dxa"/>
          </w:tcPr>
          <w:p w14:paraId="2728BA34" w14:textId="77777777" w:rsidR="000517F0"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850167</w:t>
            </w:r>
          </w:p>
        </w:tc>
      </w:tr>
      <w:tr w:rsidR="00C83B05" w14:paraId="0141D3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F80FD" w14:textId="77777777" w:rsidR="00C83B05" w:rsidRDefault="001A44CF" w:rsidP="009A6A2C">
            <w:pPr>
              <w:pStyle w:val="Tabellenkopf"/>
            </w:pPr>
            <w:r>
              <w:t>Jahr der Erstanwendung</w:t>
            </w:r>
          </w:p>
        </w:tc>
        <w:tc>
          <w:tcPr>
            <w:tcW w:w="5895" w:type="dxa"/>
          </w:tcPr>
          <w:p w14:paraId="60142E51" w14:textId="77777777" w:rsidR="00C83B05"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399ABB2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831E5" w14:textId="77777777" w:rsidR="00C83B05" w:rsidRDefault="001A44CF" w:rsidP="009A6A2C">
            <w:pPr>
              <w:pStyle w:val="Tabellenkopf"/>
            </w:pPr>
            <w:r>
              <w:t>Begründung für die Auswahl</w:t>
            </w:r>
          </w:p>
        </w:tc>
        <w:tc>
          <w:tcPr>
            <w:tcW w:w="5895" w:type="dxa"/>
          </w:tcPr>
          <w:p w14:paraId="337EF45C"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8714E61"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1DD8BABA"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E804318" w14:textId="77777777" w:rsidR="00C83B05" w:rsidRDefault="001A44CF"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3F4BBC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0B5D75" w14:textId="77777777" w:rsidR="000517F0" w:rsidRDefault="001A44CF" w:rsidP="009975E4">
            <w:pPr>
              <w:pStyle w:val="Tabellenkopf"/>
            </w:pPr>
            <w:r>
              <w:t>Berechnung</w:t>
            </w:r>
            <w:r>
              <w:t>sart</w:t>
            </w:r>
          </w:p>
        </w:tc>
        <w:tc>
          <w:tcPr>
            <w:tcW w:w="5895" w:type="dxa"/>
          </w:tcPr>
          <w:p w14:paraId="4F0CF625"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17F11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9EC3C" w14:textId="77777777" w:rsidR="000517F0" w:rsidRDefault="001A44CF" w:rsidP="009A6A2C">
            <w:pPr>
              <w:pStyle w:val="Tabellenkopf"/>
            </w:pPr>
            <w:r>
              <w:t>Referenzbereich 2019</w:t>
            </w:r>
          </w:p>
        </w:tc>
        <w:tc>
          <w:tcPr>
            <w:tcW w:w="5895" w:type="dxa"/>
          </w:tcPr>
          <w:p w14:paraId="61388CD1"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59EDD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D52ACF" w14:textId="77777777" w:rsidR="000517F0" w:rsidRDefault="001A44CF" w:rsidP="00A3278E">
            <w:pPr>
              <w:pStyle w:val="Tabellenkopf"/>
            </w:pPr>
            <w:r w:rsidRPr="00E37ACC">
              <w:t>R</w:t>
            </w:r>
            <w:r>
              <w:t xml:space="preserve">eferenzbereich </w:t>
            </w:r>
            <w:r>
              <w:t>2018</w:t>
            </w:r>
          </w:p>
        </w:tc>
        <w:tc>
          <w:tcPr>
            <w:tcW w:w="5895" w:type="dxa"/>
          </w:tcPr>
          <w:p w14:paraId="16D7F356" w14:textId="77777777" w:rsidR="000517F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0713FE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988E6B" w14:textId="77777777" w:rsidR="00B66E40" w:rsidRDefault="001A44CF" w:rsidP="009A6A2C">
            <w:pPr>
              <w:pStyle w:val="Tabellenkopf"/>
            </w:pPr>
            <w:r>
              <w:t>Erläuterung zum Referenzbereich</w:t>
            </w:r>
            <w:r>
              <w:t xml:space="preserve"> </w:t>
            </w:r>
            <w:r>
              <w:t>2019</w:t>
            </w:r>
          </w:p>
        </w:tc>
        <w:tc>
          <w:tcPr>
            <w:tcW w:w="5895" w:type="dxa"/>
          </w:tcPr>
          <w:p w14:paraId="799C952E"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2B0994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CE060" w14:textId="77777777" w:rsidR="00B66E40" w:rsidRDefault="001A44CF" w:rsidP="009A6A2C">
            <w:pPr>
              <w:pStyle w:val="Tabellenkopf"/>
            </w:pPr>
            <w:r>
              <w:t>Erläuterung zum Strukturierten</w:t>
            </w:r>
            <w:r>
              <w:t xml:space="preserve"> </w:t>
            </w:r>
            <w:r>
              <w:t>Dialog bzw.</w:t>
            </w:r>
            <w:r>
              <w:t xml:space="preserve"> </w:t>
            </w:r>
            <w:r>
              <w:t>Stellungnahmeverfahren 2019</w:t>
            </w:r>
          </w:p>
        </w:tc>
        <w:tc>
          <w:tcPr>
            <w:tcW w:w="5895" w:type="dxa"/>
          </w:tcPr>
          <w:p w14:paraId="5FD893F2"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B6779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BF54E5A" w14:textId="77777777" w:rsidR="00B66E40" w:rsidRPr="00E37ACC" w:rsidRDefault="001A44CF" w:rsidP="009A6A2C">
            <w:pPr>
              <w:pStyle w:val="Tabellenkopf"/>
            </w:pPr>
            <w:r w:rsidRPr="00E37ACC">
              <w:t>Rechenregeln</w:t>
            </w:r>
          </w:p>
        </w:tc>
        <w:tc>
          <w:tcPr>
            <w:tcW w:w="5895" w:type="dxa"/>
          </w:tcPr>
          <w:p w14:paraId="2CCB9B74"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A1772EE"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0A0DA5F"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5E6340D" w14:textId="77777777" w:rsidR="00694883" w:rsidRPr="00715CCE" w:rsidRDefault="001A44C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w:t>
            </w:r>
            <w:r>
              <w:rPr>
                <w:rStyle w:val="Fett"/>
                <w:b w:val="0"/>
                <w:bCs w:val="0"/>
              </w:rPr>
              <w:t>NSAETZE_MODUL) für das jeweilige Modul</w:t>
            </w:r>
          </w:p>
        </w:tc>
      </w:tr>
      <w:tr w:rsidR="00B66E40" w14:paraId="3C7358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BA9B52A" w14:textId="77777777" w:rsidR="00B66E40" w:rsidRPr="00E37ACC" w:rsidRDefault="001A44CF" w:rsidP="009A6A2C">
            <w:pPr>
              <w:pStyle w:val="Tabellenkopf"/>
            </w:pPr>
            <w:r w:rsidRPr="00E37ACC">
              <w:t>Erläuterung der Rechenregel</w:t>
            </w:r>
          </w:p>
        </w:tc>
        <w:tc>
          <w:tcPr>
            <w:tcW w:w="5895" w:type="dxa"/>
          </w:tcPr>
          <w:p w14:paraId="38980E8F"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181DD3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29E855" w14:textId="77777777" w:rsidR="00C83B05" w:rsidRPr="00E37ACC" w:rsidRDefault="001A44CF" w:rsidP="009A6A2C">
            <w:pPr>
              <w:pStyle w:val="Tabellenkopf"/>
            </w:pPr>
            <w:r>
              <w:t>Mindesta</w:t>
            </w:r>
            <w:r>
              <w:t>nzahl Zähler</w:t>
            </w:r>
          </w:p>
        </w:tc>
        <w:tc>
          <w:tcPr>
            <w:tcW w:w="5895" w:type="dxa"/>
          </w:tcPr>
          <w:p w14:paraId="52C2D979"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3C0D47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4A4EFF" w14:textId="77777777" w:rsidR="00C83B05" w:rsidRPr="00E37ACC" w:rsidRDefault="001A44CF" w:rsidP="009A6A2C">
            <w:pPr>
              <w:pStyle w:val="Tabellenkopf"/>
            </w:pPr>
            <w:r>
              <w:t>Mindestanzahl Nenner</w:t>
            </w:r>
          </w:p>
        </w:tc>
        <w:tc>
          <w:tcPr>
            <w:tcW w:w="5895" w:type="dxa"/>
          </w:tcPr>
          <w:p w14:paraId="7CC566FF"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2A45B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CF9F8" w14:textId="77777777" w:rsidR="00B66E40" w:rsidRPr="00E37ACC" w:rsidRDefault="001A44CF" w:rsidP="00AD72D5">
            <w:pPr>
              <w:pStyle w:val="Tabellenkopf"/>
            </w:pPr>
            <w:r>
              <w:t>Vergleichbarkeit mit</w:t>
            </w:r>
            <w:r>
              <w:br/>
            </w:r>
            <w:r>
              <w:t>Vorjahresergebnissen</w:t>
            </w:r>
          </w:p>
        </w:tc>
        <w:tc>
          <w:tcPr>
            <w:tcW w:w="5895" w:type="dxa"/>
          </w:tcPr>
          <w:p w14:paraId="43BE9D46" w14:textId="77777777" w:rsidR="00B66E4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661907F" w14:textId="77777777" w:rsidR="009E1781" w:rsidRPr="00CC72DB" w:rsidRDefault="001A44CF" w:rsidP="00CC72DB">
      <w:pPr>
        <w:pStyle w:val="Tabellentext"/>
        <w:spacing w:before="0"/>
        <w:ind w:left="0"/>
        <w:rPr>
          <w:sz w:val="2"/>
          <w:szCs w:val="2"/>
        </w:rPr>
      </w:pPr>
    </w:p>
    <w:p w14:paraId="17F1429D" w14:textId="77777777" w:rsidR="00C16F63" w:rsidRDefault="00C16F63">
      <w:pPr>
        <w:sectPr w:rsidR="00C16F63" w:rsidSect="001E71EA">
          <w:pgSz w:w="11906" w:h="16838" w:code="9"/>
          <w:pgMar w:top="1418" w:right="1134" w:bottom="1418" w:left="1701" w:header="454" w:footer="737" w:gutter="0"/>
          <w:cols w:space="708"/>
          <w:docGrid w:linePitch="360"/>
        </w:sectPr>
      </w:pPr>
    </w:p>
    <w:p w14:paraId="1D954FCA" w14:textId="77777777" w:rsidR="00293DEF" w:rsidRDefault="001A44CF" w:rsidP="00271720">
      <w:pPr>
        <w:pStyle w:val="berschrift1ohneGliederung"/>
      </w:pPr>
      <w:bookmarkStart w:id="21" w:name="_Toc38892290"/>
      <w:r>
        <w:lastRenderedPageBreak/>
        <w:t>850219: Auffälligkeitskriterium zum Minimaldatensatz (MDS)</w:t>
      </w:r>
      <w:bookmarkEnd w:id="21"/>
    </w:p>
    <w:p w14:paraId="0422A831" w14:textId="77777777" w:rsidR="000F0644" w:rsidRDefault="001A44CF" w:rsidP="00492E33">
      <w:pPr>
        <w:pStyle w:val="Absatzberschriftebene2nurinNavigation"/>
      </w:pPr>
      <w:r>
        <w:t>Verwendete Datenfelder</w:t>
      </w:r>
    </w:p>
    <w:p w14:paraId="409B0EEE" w14:textId="77777777" w:rsidR="001046CA" w:rsidRPr="005319EE" w:rsidRDefault="001A44C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FD1113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798A3F8" w14:textId="77777777" w:rsidR="00216CD3" w:rsidRPr="009E2B0C" w:rsidRDefault="001A44CF" w:rsidP="00F36061">
            <w:pPr>
              <w:pStyle w:val="Tabellenkopf"/>
            </w:pPr>
            <w:r>
              <w:t>Item</w:t>
            </w:r>
          </w:p>
        </w:tc>
        <w:tc>
          <w:tcPr>
            <w:tcW w:w="1097" w:type="pct"/>
          </w:tcPr>
          <w:p w14:paraId="55D71CF6" w14:textId="77777777" w:rsidR="00216CD3" w:rsidRPr="009E2B0C" w:rsidRDefault="001A44CF" w:rsidP="00F36061">
            <w:pPr>
              <w:pStyle w:val="Tabellenkopf"/>
            </w:pPr>
            <w:r>
              <w:t>Bezeichnung</w:t>
            </w:r>
          </w:p>
        </w:tc>
        <w:tc>
          <w:tcPr>
            <w:tcW w:w="326" w:type="pct"/>
          </w:tcPr>
          <w:p w14:paraId="387EE83A" w14:textId="77777777" w:rsidR="00216CD3" w:rsidRPr="009E2B0C" w:rsidRDefault="001A44CF" w:rsidP="00F36061">
            <w:pPr>
              <w:pStyle w:val="Tabellenkopf"/>
            </w:pPr>
            <w:r>
              <w:t>M/K</w:t>
            </w:r>
          </w:p>
        </w:tc>
        <w:tc>
          <w:tcPr>
            <w:tcW w:w="1792" w:type="pct"/>
          </w:tcPr>
          <w:p w14:paraId="779FD142" w14:textId="77777777" w:rsidR="00216CD3" w:rsidRPr="009E2B0C" w:rsidRDefault="001A44CF" w:rsidP="00F36061">
            <w:pPr>
              <w:pStyle w:val="Tabellenkopf"/>
            </w:pPr>
            <w:r>
              <w:t>Schlüssel/Formel</w:t>
            </w:r>
          </w:p>
        </w:tc>
        <w:tc>
          <w:tcPr>
            <w:tcW w:w="1184" w:type="pct"/>
          </w:tcPr>
          <w:p w14:paraId="492BC929" w14:textId="77777777" w:rsidR="00216CD3" w:rsidRPr="009E2B0C" w:rsidRDefault="001A44CF" w:rsidP="00DA3905">
            <w:pPr>
              <w:pStyle w:val="Tabellenkopf"/>
              <w:ind w:left="108" w:right="28"/>
            </w:pPr>
            <w:r>
              <w:t>Feldname</w:t>
            </w:r>
            <w:r>
              <w:t xml:space="preserve">  </w:t>
            </w:r>
          </w:p>
        </w:tc>
      </w:tr>
    </w:tbl>
    <w:p w14:paraId="028E7DB2" w14:textId="77777777" w:rsidR="00C16F63" w:rsidRDefault="00C16F63">
      <w:pPr>
        <w:sectPr w:rsidR="00C16F63"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2F78BBCE" w14:textId="77777777" w:rsidR="006D1B0D" w:rsidRDefault="001A44CF"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1BBFD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992C6" w14:textId="598A7D69" w:rsidR="000517F0" w:rsidRPr="000517F0" w:rsidRDefault="002620D2" w:rsidP="009A6A2C">
            <w:pPr>
              <w:pStyle w:val="Tabellenkopf"/>
            </w:pPr>
            <w:del w:id="22" w:author="IQTIG" w:date="2020-04-27T15:01:00Z">
              <w:r>
                <w:delText>AK-</w:delText>
              </w:r>
            </w:del>
            <w:r w:rsidR="001A44CF">
              <w:t>ID</w:t>
            </w:r>
          </w:p>
        </w:tc>
        <w:tc>
          <w:tcPr>
            <w:tcW w:w="5895" w:type="dxa"/>
          </w:tcPr>
          <w:p w14:paraId="6110849A" w14:textId="77777777" w:rsidR="000517F0"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850219</w:t>
            </w:r>
          </w:p>
        </w:tc>
      </w:tr>
      <w:tr w:rsidR="00C83B05" w14:paraId="003497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F93DD8" w14:textId="77777777" w:rsidR="00C83B05" w:rsidRDefault="001A44CF" w:rsidP="009A6A2C">
            <w:pPr>
              <w:pStyle w:val="Tabellenkopf"/>
            </w:pPr>
            <w:r>
              <w:t>Jahr der Erstanwendung</w:t>
            </w:r>
          </w:p>
        </w:tc>
        <w:tc>
          <w:tcPr>
            <w:tcW w:w="5895" w:type="dxa"/>
          </w:tcPr>
          <w:p w14:paraId="7BC6443B" w14:textId="77777777" w:rsidR="00C83B05" w:rsidRDefault="001A44CF"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4E0420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A6C978" w14:textId="77777777" w:rsidR="00C83B05" w:rsidRDefault="001A44CF" w:rsidP="009A6A2C">
            <w:pPr>
              <w:pStyle w:val="Tabellenkopf"/>
            </w:pPr>
            <w:r>
              <w:t>Begründung für die Auswahl</w:t>
            </w:r>
          </w:p>
        </w:tc>
        <w:tc>
          <w:tcPr>
            <w:tcW w:w="5895" w:type="dxa"/>
          </w:tcPr>
          <w:p w14:paraId="258C0B37"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8970032"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23EF2F05" w14:textId="77777777" w:rsidR="00C83B05" w:rsidRP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9EB96C7" w14:textId="77777777" w:rsidR="00C83B05" w:rsidRDefault="001A44CF"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45BE34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E5CB6" w14:textId="77777777" w:rsidR="000517F0" w:rsidRDefault="001A44CF" w:rsidP="009975E4">
            <w:pPr>
              <w:pStyle w:val="Tabellenkopf"/>
            </w:pPr>
            <w:r>
              <w:t>Berechnung</w:t>
            </w:r>
            <w:r>
              <w:t>sart</w:t>
            </w:r>
          </w:p>
        </w:tc>
        <w:tc>
          <w:tcPr>
            <w:tcW w:w="5895" w:type="dxa"/>
          </w:tcPr>
          <w:p w14:paraId="32175FAD"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2ABF1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E1DBDB" w14:textId="77777777" w:rsidR="000517F0" w:rsidRDefault="001A44CF" w:rsidP="009A6A2C">
            <w:pPr>
              <w:pStyle w:val="Tabellenkopf"/>
            </w:pPr>
            <w:r>
              <w:t>Referenzber</w:t>
            </w:r>
            <w:r>
              <w:t>eich 2019</w:t>
            </w:r>
          </w:p>
        </w:tc>
        <w:tc>
          <w:tcPr>
            <w:tcW w:w="5895" w:type="dxa"/>
          </w:tcPr>
          <w:p w14:paraId="6FBC378C" w14:textId="77777777" w:rsidR="000517F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285F0D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61FD1E" w14:textId="77777777" w:rsidR="000517F0" w:rsidRDefault="001A44CF" w:rsidP="00A3278E">
            <w:pPr>
              <w:pStyle w:val="Tabellenkopf"/>
            </w:pPr>
            <w:r w:rsidRPr="00E37ACC">
              <w:t>R</w:t>
            </w:r>
            <w:r>
              <w:t xml:space="preserve">eferenzbereich </w:t>
            </w:r>
            <w:r>
              <w:t>2018</w:t>
            </w:r>
          </w:p>
        </w:tc>
        <w:tc>
          <w:tcPr>
            <w:tcW w:w="5895" w:type="dxa"/>
          </w:tcPr>
          <w:p w14:paraId="7F3827E2" w14:textId="77777777" w:rsidR="000517F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6D5930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A6FF10" w14:textId="77777777" w:rsidR="00B66E40" w:rsidRDefault="001A44CF" w:rsidP="009A6A2C">
            <w:pPr>
              <w:pStyle w:val="Tabellenkopf"/>
            </w:pPr>
            <w:r>
              <w:t>Erläuterung zum Referenzbereich</w:t>
            </w:r>
            <w:r>
              <w:t xml:space="preserve"> </w:t>
            </w:r>
            <w:r>
              <w:t>2019</w:t>
            </w:r>
          </w:p>
        </w:tc>
        <w:tc>
          <w:tcPr>
            <w:tcW w:w="5895" w:type="dxa"/>
          </w:tcPr>
          <w:p w14:paraId="5E93F635"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9A2DD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9C276" w14:textId="77777777" w:rsidR="00B66E40" w:rsidRDefault="001A44CF" w:rsidP="009A6A2C">
            <w:pPr>
              <w:pStyle w:val="Tabellenkopf"/>
            </w:pPr>
            <w:r>
              <w:t>Erläuterung zum Strukturierten</w:t>
            </w:r>
            <w:r>
              <w:t xml:space="preserve"> </w:t>
            </w:r>
            <w:r>
              <w:t>Dialog bzw.</w:t>
            </w:r>
            <w:r>
              <w:t xml:space="preserve"> </w:t>
            </w:r>
            <w:r>
              <w:t>Stellungnahmeverfahren 2019</w:t>
            </w:r>
          </w:p>
        </w:tc>
        <w:tc>
          <w:tcPr>
            <w:tcW w:w="5895" w:type="dxa"/>
          </w:tcPr>
          <w:p w14:paraId="3895E5EF"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910DE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80877F9" w14:textId="77777777" w:rsidR="00B66E40" w:rsidRPr="00E37ACC" w:rsidRDefault="001A44CF" w:rsidP="009A6A2C">
            <w:pPr>
              <w:pStyle w:val="Tabellenkopf"/>
            </w:pPr>
            <w:r w:rsidRPr="00E37ACC">
              <w:t>Rechenregeln</w:t>
            </w:r>
          </w:p>
        </w:tc>
        <w:tc>
          <w:tcPr>
            <w:tcW w:w="5895" w:type="dxa"/>
          </w:tcPr>
          <w:p w14:paraId="67EF6345"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5C049C5"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1CDB0680" w14:textId="77777777" w:rsidR="00897EAC" w:rsidRPr="00897EAC" w:rsidRDefault="001A44C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95209D" w14:textId="77777777" w:rsidR="00694883" w:rsidRPr="00715CCE" w:rsidRDefault="001A44C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282EB3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73F7DE3" w14:textId="77777777" w:rsidR="00B66E40" w:rsidRPr="00E37ACC" w:rsidRDefault="001A44CF" w:rsidP="009A6A2C">
            <w:pPr>
              <w:pStyle w:val="Tabellenkopf"/>
            </w:pPr>
            <w:r w:rsidRPr="00E37ACC">
              <w:t>Erläuterung der Rechenregel</w:t>
            </w:r>
          </w:p>
        </w:tc>
        <w:tc>
          <w:tcPr>
            <w:tcW w:w="5895" w:type="dxa"/>
          </w:tcPr>
          <w:p w14:paraId="09CD6880" w14:textId="77777777" w:rsidR="00B66E40"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11B097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B15CAF" w14:textId="77777777" w:rsidR="00C83B05" w:rsidRPr="00E37ACC" w:rsidRDefault="001A44CF" w:rsidP="009A6A2C">
            <w:pPr>
              <w:pStyle w:val="Tabellenkopf"/>
            </w:pPr>
            <w:r>
              <w:t>Mindestanzahl Zähler</w:t>
            </w:r>
          </w:p>
        </w:tc>
        <w:tc>
          <w:tcPr>
            <w:tcW w:w="5895" w:type="dxa"/>
          </w:tcPr>
          <w:p w14:paraId="093D59F4"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9E855B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BE07C5" w14:textId="77777777" w:rsidR="00C83B05" w:rsidRPr="00E37ACC" w:rsidRDefault="001A44CF" w:rsidP="009A6A2C">
            <w:pPr>
              <w:pStyle w:val="Tabellenkopf"/>
            </w:pPr>
            <w:r>
              <w:t>Mindestanzahl Nenner</w:t>
            </w:r>
          </w:p>
        </w:tc>
        <w:tc>
          <w:tcPr>
            <w:tcW w:w="5895" w:type="dxa"/>
          </w:tcPr>
          <w:p w14:paraId="1B3CE34A" w14:textId="77777777" w:rsidR="00C83B05" w:rsidRDefault="001A44CF"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2AAF998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E14EB" w14:textId="77777777" w:rsidR="00B66E40" w:rsidRPr="00E37ACC" w:rsidRDefault="001A44CF" w:rsidP="00AD72D5">
            <w:pPr>
              <w:pStyle w:val="Tabellenkopf"/>
            </w:pPr>
            <w:r>
              <w:t>Vergleichbarkeit mit</w:t>
            </w:r>
            <w:r>
              <w:br/>
            </w:r>
            <w:r>
              <w:t>Vorjahresergebnissen</w:t>
            </w:r>
          </w:p>
        </w:tc>
        <w:tc>
          <w:tcPr>
            <w:tcW w:w="5895" w:type="dxa"/>
          </w:tcPr>
          <w:p w14:paraId="4FE54C5E" w14:textId="77777777" w:rsidR="00B66E40" w:rsidRDefault="001A44C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DA2832D" w14:textId="77777777" w:rsidR="009E1781" w:rsidRPr="00CC72DB" w:rsidRDefault="001A44CF" w:rsidP="00CC72DB">
      <w:pPr>
        <w:pStyle w:val="Tabellentext"/>
        <w:spacing w:before="0"/>
        <w:ind w:left="0"/>
        <w:rPr>
          <w:sz w:val="2"/>
          <w:szCs w:val="2"/>
        </w:rPr>
      </w:pPr>
    </w:p>
    <w:p w14:paraId="4E8F1DBA" w14:textId="77777777" w:rsidR="00C16F63" w:rsidRDefault="00C16F63">
      <w:pPr>
        <w:sectPr w:rsidR="00C16F63" w:rsidSect="001E71EA">
          <w:pgSz w:w="11906" w:h="16838" w:code="9"/>
          <w:pgMar w:top="1418" w:right="1134" w:bottom="1418" w:left="1701" w:header="454" w:footer="737" w:gutter="0"/>
          <w:cols w:space="708"/>
          <w:docGrid w:linePitch="360"/>
        </w:sectPr>
      </w:pPr>
    </w:p>
    <w:p w14:paraId="6374543E" w14:textId="77777777" w:rsidR="00D6289D" w:rsidRPr="00D6289D" w:rsidRDefault="001A44CF" w:rsidP="00D6289D">
      <w:pPr>
        <w:pStyle w:val="berschrift1ohneGliederung"/>
      </w:pPr>
      <w:bookmarkStart w:id="23" w:name="_Toc38892291"/>
      <w:r w:rsidRPr="00CB49A6">
        <w:lastRenderedPageBreak/>
        <w:t>Anhang</w:t>
      </w:r>
      <w:r>
        <w:t xml:space="preserve"> </w:t>
      </w:r>
      <w:r>
        <w:t>I</w:t>
      </w:r>
      <w:r>
        <w:t xml:space="preserve">: </w:t>
      </w:r>
      <w:r>
        <w:t>Schlüssel (Spezifikation)</w:t>
      </w:r>
      <w:bookmarkEnd w:id="23"/>
    </w:p>
    <w:tbl>
      <w:tblPr>
        <w:tblStyle w:val="IQTIGStandard"/>
        <w:tblW w:w="9700" w:type="dxa"/>
        <w:tblLook w:val="0420" w:firstRow="1" w:lastRow="0" w:firstColumn="0" w:lastColumn="0" w:noHBand="0" w:noVBand="1"/>
      </w:tblPr>
      <w:tblGrid>
        <w:gridCol w:w="1843"/>
        <w:gridCol w:w="7857"/>
      </w:tblGrid>
      <w:tr w:rsidR="00A24410" w:rsidRPr="009E2B0C" w14:paraId="5FF1A84B"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0D0A90A" w14:textId="77777777" w:rsidR="00A24410" w:rsidRPr="00070952" w:rsidRDefault="001A44CF" w:rsidP="004A2346">
            <w:pPr>
              <w:pStyle w:val="Tabellenkopf"/>
              <w:rPr>
                <w:color w:val="000000" w:themeColor="text1"/>
              </w:rPr>
            </w:pPr>
            <w:r w:rsidRPr="00070952">
              <w:rPr>
                <w:color w:val="000000" w:themeColor="text1"/>
              </w:rPr>
              <w:t xml:space="preserve">Schlüssel: </w:t>
            </w:r>
            <w:r>
              <w:rPr>
                <w:color w:val="000000" w:themeColor="text1"/>
              </w:rPr>
              <w:t>AsonIndik</w:t>
            </w:r>
          </w:p>
        </w:tc>
      </w:tr>
      <w:tr w:rsidR="00D72693" w:rsidRPr="00743DF3" w14:paraId="6DEA8C2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D21FE9" w14:textId="77777777" w:rsidR="00D72693" w:rsidRPr="00743DF3" w:rsidRDefault="001A44CF" w:rsidP="000D33A4">
            <w:pPr>
              <w:pStyle w:val="Tabellentext"/>
              <w:tabs>
                <w:tab w:val="left" w:pos="1110"/>
              </w:tabs>
            </w:pPr>
            <w:r>
              <w:t>1</w:t>
            </w:r>
            <w:r>
              <w:tab/>
            </w:r>
          </w:p>
        </w:tc>
        <w:tc>
          <w:tcPr>
            <w:tcW w:w="7857" w:type="dxa"/>
          </w:tcPr>
          <w:p w14:paraId="1C1F0AB5" w14:textId="77777777" w:rsidR="00D72693" w:rsidRPr="00743DF3" w:rsidRDefault="001A44CF" w:rsidP="004A2346">
            <w:pPr>
              <w:pStyle w:val="Tabellentext"/>
            </w:pPr>
            <w:r>
              <w:t>Dislokation</w:t>
            </w:r>
          </w:p>
        </w:tc>
      </w:tr>
      <w:tr w:rsidR="00D72693" w:rsidRPr="00743DF3" w14:paraId="7C307B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0FC288" w14:textId="77777777" w:rsidR="00D72693" w:rsidRPr="00743DF3" w:rsidRDefault="001A44CF" w:rsidP="000D33A4">
            <w:pPr>
              <w:pStyle w:val="Tabellentext"/>
              <w:tabs>
                <w:tab w:val="left" w:pos="1110"/>
              </w:tabs>
            </w:pPr>
            <w:r>
              <w:t>2</w:t>
            </w:r>
            <w:r>
              <w:tab/>
            </w:r>
          </w:p>
        </w:tc>
        <w:tc>
          <w:tcPr>
            <w:tcW w:w="7857" w:type="dxa"/>
          </w:tcPr>
          <w:p w14:paraId="29A6B9BE" w14:textId="77777777" w:rsidR="00D72693" w:rsidRPr="00743DF3" w:rsidRDefault="001A44CF" w:rsidP="004A2346">
            <w:pPr>
              <w:pStyle w:val="Tabellentext"/>
            </w:pPr>
            <w:r>
              <w:t>Sondenbruch/Isolationsdefekt</w:t>
            </w:r>
          </w:p>
        </w:tc>
      </w:tr>
      <w:tr w:rsidR="00D72693" w:rsidRPr="00743DF3" w14:paraId="716FFA3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0A2FC7" w14:textId="77777777" w:rsidR="00D72693" w:rsidRPr="00743DF3" w:rsidRDefault="001A44CF" w:rsidP="000D33A4">
            <w:pPr>
              <w:pStyle w:val="Tabellentext"/>
              <w:tabs>
                <w:tab w:val="left" w:pos="1110"/>
              </w:tabs>
            </w:pPr>
            <w:r>
              <w:t>3</w:t>
            </w:r>
            <w:r>
              <w:tab/>
            </w:r>
          </w:p>
        </w:tc>
        <w:tc>
          <w:tcPr>
            <w:tcW w:w="7857" w:type="dxa"/>
          </w:tcPr>
          <w:p w14:paraId="00D7CA13" w14:textId="77777777" w:rsidR="00D72693" w:rsidRPr="00743DF3" w:rsidRDefault="001A44CF" w:rsidP="004A2346">
            <w:pPr>
              <w:pStyle w:val="Tabellentext"/>
            </w:pPr>
            <w:r>
              <w:t>fehlerhafte Konnektion</w:t>
            </w:r>
          </w:p>
        </w:tc>
      </w:tr>
      <w:tr w:rsidR="00D72693" w:rsidRPr="00743DF3" w14:paraId="105FD7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DEFC7A" w14:textId="77777777" w:rsidR="00D72693" w:rsidRPr="00743DF3" w:rsidRDefault="001A44CF" w:rsidP="000D33A4">
            <w:pPr>
              <w:pStyle w:val="Tabellentext"/>
              <w:tabs>
                <w:tab w:val="left" w:pos="1110"/>
              </w:tabs>
            </w:pPr>
            <w:r>
              <w:t>4</w:t>
            </w:r>
            <w:r>
              <w:tab/>
            </w:r>
          </w:p>
        </w:tc>
        <w:tc>
          <w:tcPr>
            <w:tcW w:w="7857" w:type="dxa"/>
          </w:tcPr>
          <w:p w14:paraId="5888BA4C" w14:textId="77777777" w:rsidR="00D72693" w:rsidRPr="00743DF3" w:rsidRDefault="001A44CF" w:rsidP="004A2346">
            <w:pPr>
              <w:pStyle w:val="Tabellentext"/>
            </w:pPr>
            <w:r>
              <w:t>Zwerchfellzucken oder Pectoraliszucken</w:t>
            </w:r>
          </w:p>
        </w:tc>
      </w:tr>
      <w:tr w:rsidR="00D72693" w:rsidRPr="00743DF3" w14:paraId="4CB1972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E27239" w14:textId="77777777" w:rsidR="00D72693" w:rsidRPr="00743DF3" w:rsidRDefault="001A44CF" w:rsidP="000D33A4">
            <w:pPr>
              <w:pStyle w:val="Tabellentext"/>
              <w:tabs>
                <w:tab w:val="left" w:pos="1110"/>
              </w:tabs>
            </w:pPr>
            <w:r>
              <w:t>5</w:t>
            </w:r>
            <w:r>
              <w:tab/>
            </w:r>
          </w:p>
        </w:tc>
        <w:tc>
          <w:tcPr>
            <w:tcW w:w="7857" w:type="dxa"/>
          </w:tcPr>
          <w:p w14:paraId="5544D524" w14:textId="77777777" w:rsidR="00D72693" w:rsidRPr="00743DF3" w:rsidRDefault="001A44CF" w:rsidP="004A2346">
            <w:pPr>
              <w:pStyle w:val="Tabellentext"/>
            </w:pPr>
            <w:r>
              <w:t>Oversensing</w:t>
            </w:r>
          </w:p>
        </w:tc>
      </w:tr>
      <w:tr w:rsidR="00D72693" w:rsidRPr="00743DF3" w14:paraId="6B654B7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007B2C" w14:textId="77777777" w:rsidR="00D72693" w:rsidRPr="00743DF3" w:rsidRDefault="001A44CF" w:rsidP="000D33A4">
            <w:pPr>
              <w:pStyle w:val="Tabellentext"/>
              <w:tabs>
                <w:tab w:val="left" w:pos="1110"/>
              </w:tabs>
            </w:pPr>
            <w:r>
              <w:t>6</w:t>
            </w:r>
            <w:r>
              <w:tab/>
            </w:r>
          </w:p>
        </w:tc>
        <w:tc>
          <w:tcPr>
            <w:tcW w:w="7857" w:type="dxa"/>
          </w:tcPr>
          <w:p w14:paraId="3182362E" w14:textId="77777777" w:rsidR="00D72693" w:rsidRPr="00743DF3" w:rsidRDefault="001A44CF" w:rsidP="004A2346">
            <w:pPr>
              <w:pStyle w:val="Tabellentext"/>
            </w:pPr>
            <w:r>
              <w:t>Undersensing</w:t>
            </w:r>
          </w:p>
        </w:tc>
      </w:tr>
      <w:tr w:rsidR="00D72693" w:rsidRPr="00743DF3" w14:paraId="13BB83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0CFC62" w14:textId="77777777" w:rsidR="00D72693" w:rsidRPr="00743DF3" w:rsidRDefault="001A44CF" w:rsidP="000D33A4">
            <w:pPr>
              <w:pStyle w:val="Tabellentext"/>
              <w:tabs>
                <w:tab w:val="left" w:pos="1110"/>
              </w:tabs>
            </w:pPr>
            <w:r>
              <w:t>7</w:t>
            </w:r>
            <w:r>
              <w:tab/>
            </w:r>
          </w:p>
        </w:tc>
        <w:tc>
          <w:tcPr>
            <w:tcW w:w="7857" w:type="dxa"/>
          </w:tcPr>
          <w:p w14:paraId="153B01AA" w14:textId="77777777" w:rsidR="00D72693" w:rsidRPr="00743DF3" w:rsidRDefault="001A44CF" w:rsidP="004A2346">
            <w:pPr>
              <w:pStyle w:val="Tabellentext"/>
            </w:pPr>
            <w:r>
              <w:t>Stimulationsverlust/Reizschwellenanstieg</w:t>
            </w:r>
          </w:p>
        </w:tc>
      </w:tr>
      <w:tr w:rsidR="00D72693" w:rsidRPr="00743DF3" w14:paraId="63F32D8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BBE9C77" w14:textId="77777777" w:rsidR="00D72693" w:rsidRPr="00743DF3" w:rsidRDefault="001A44CF" w:rsidP="000D33A4">
            <w:pPr>
              <w:pStyle w:val="Tabellentext"/>
              <w:tabs>
                <w:tab w:val="left" w:pos="1110"/>
              </w:tabs>
            </w:pPr>
            <w:r>
              <w:t>8</w:t>
            </w:r>
            <w:r>
              <w:tab/>
            </w:r>
          </w:p>
        </w:tc>
        <w:tc>
          <w:tcPr>
            <w:tcW w:w="7857" w:type="dxa"/>
          </w:tcPr>
          <w:p w14:paraId="7A853946" w14:textId="77777777" w:rsidR="00D72693" w:rsidRPr="00743DF3" w:rsidRDefault="001A44CF" w:rsidP="004A2346">
            <w:pPr>
              <w:pStyle w:val="Tabellentext"/>
            </w:pPr>
            <w:r>
              <w:t>Infektion</w:t>
            </w:r>
          </w:p>
        </w:tc>
      </w:tr>
      <w:tr w:rsidR="00D72693" w:rsidRPr="00743DF3" w14:paraId="2B02E4D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26CB66" w14:textId="77777777" w:rsidR="00D72693" w:rsidRPr="00743DF3" w:rsidRDefault="001A44CF" w:rsidP="000D33A4">
            <w:pPr>
              <w:pStyle w:val="Tabellentext"/>
              <w:tabs>
                <w:tab w:val="left" w:pos="1110"/>
              </w:tabs>
            </w:pPr>
            <w:r>
              <w:t>9</w:t>
            </w:r>
            <w:r>
              <w:tab/>
            </w:r>
          </w:p>
        </w:tc>
        <w:tc>
          <w:tcPr>
            <w:tcW w:w="7857" w:type="dxa"/>
          </w:tcPr>
          <w:p w14:paraId="0255A761" w14:textId="77777777" w:rsidR="00D72693" w:rsidRPr="00743DF3" w:rsidRDefault="001A44CF" w:rsidP="004A2346">
            <w:pPr>
              <w:pStyle w:val="Tabellentext"/>
            </w:pPr>
            <w:r>
              <w:t>Myokardperforation</w:t>
            </w:r>
          </w:p>
        </w:tc>
      </w:tr>
      <w:tr w:rsidR="00D72693" w:rsidRPr="00743DF3" w14:paraId="3C4FDE4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130511" w14:textId="77777777" w:rsidR="00D72693" w:rsidRPr="00743DF3" w:rsidRDefault="001A44CF" w:rsidP="000D33A4">
            <w:pPr>
              <w:pStyle w:val="Tabellentext"/>
              <w:tabs>
                <w:tab w:val="left" w:pos="1110"/>
              </w:tabs>
            </w:pPr>
            <w:r>
              <w:t>10</w:t>
            </w:r>
            <w:r>
              <w:tab/>
            </w:r>
          </w:p>
        </w:tc>
        <w:tc>
          <w:tcPr>
            <w:tcW w:w="7857" w:type="dxa"/>
          </w:tcPr>
          <w:p w14:paraId="59B62901" w14:textId="77777777" w:rsidR="00D72693" w:rsidRPr="00743DF3" w:rsidRDefault="001A44CF" w:rsidP="004A2346">
            <w:pPr>
              <w:pStyle w:val="Tabellentext"/>
            </w:pPr>
            <w:r>
              <w:t>Rückruf/Sicherheitswarnung</w:t>
            </w:r>
          </w:p>
        </w:tc>
      </w:tr>
      <w:tr w:rsidR="00D72693" w:rsidRPr="00743DF3" w14:paraId="193C82F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105975" w14:textId="77777777" w:rsidR="00D72693" w:rsidRPr="00743DF3" w:rsidRDefault="001A44CF" w:rsidP="000D33A4">
            <w:pPr>
              <w:pStyle w:val="Tabellentext"/>
              <w:tabs>
                <w:tab w:val="left" w:pos="1110"/>
              </w:tabs>
            </w:pPr>
            <w:r>
              <w:t>11</w:t>
            </w:r>
            <w:r>
              <w:tab/>
            </w:r>
          </w:p>
        </w:tc>
        <w:tc>
          <w:tcPr>
            <w:tcW w:w="7857" w:type="dxa"/>
          </w:tcPr>
          <w:p w14:paraId="1144D8C4" w14:textId="77777777" w:rsidR="00D72693" w:rsidRPr="00743DF3" w:rsidRDefault="001A44CF" w:rsidP="004A2346">
            <w:pPr>
              <w:pStyle w:val="Tabellentext"/>
            </w:pPr>
            <w:r>
              <w:t>wachstumsbedingte Sondenrevision</w:t>
            </w:r>
          </w:p>
        </w:tc>
      </w:tr>
      <w:tr w:rsidR="00D72693" w:rsidRPr="00743DF3" w14:paraId="42699C1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78F434" w14:textId="77777777" w:rsidR="00D72693" w:rsidRPr="00743DF3" w:rsidRDefault="001A44CF" w:rsidP="000D33A4">
            <w:pPr>
              <w:pStyle w:val="Tabellentext"/>
              <w:tabs>
                <w:tab w:val="left" w:pos="1110"/>
              </w:tabs>
            </w:pPr>
            <w:r>
              <w:t>99</w:t>
            </w:r>
            <w:r>
              <w:tab/>
            </w:r>
          </w:p>
        </w:tc>
        <w:tc>
          <w:tcPr>
            <w:tcW w:w="7857" w:type="dxa"/>
          </w:tcPr>
          <w:p w14:paraId="583D4AC0" w14:textId="77777777" w:rsidR="00D72693" w:rsidRPr="00743DF3" w:rsidRDefault="001A44CF" w:rsidP="004A2346">
            <w:pPr>
              <w:pStyle w:val="Tabellentext"/>
            </w:pPr>
            <w:r>
              <w:t>sonstige</w:t>
            </w:r>
          </w:p>
        </w:tc>
      </w:tr>
    </w:tbl>
    <w:p w14:paraId="6896E1BE" w14:textId="77777777" w:rsidR="00C16F63" w:rsidRDefault="00C16F63">
      <w:pPr>
        <w:sectPr w:rsidR="00C16F63" w:rsidSect="00D72693">
          <w:headerReference w:type="even" r:id="rId37"/>
          <w:headerReference w:type="default" r:id="rId38"/>
          <w:footerReference w:type="even" r:id="rId39"/>
          <w:footerReference w:type="default" r:id="rId40"/>
          <w:headerReference w:type="first" r:id="rId41"/>
          <w:footerReference w:type="first" r:id="rId42"/>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0276A355"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F5F34B9" w14:textId="77777777" w:rsidR="00A24410" w:rsidRPr="00070952" w:rsidRDefault="001A44CF" w:rsidP="004A2346">
            <w:pPr>
              <w:pStyle w:val="Tabellenkopf"/>
              <w:rPr>
                <w:color w:val="000000" w:themeColor="text1"/>
              </w:rPr>
            </w:pPr>
            <w:r w:rsidRPr="00070952">
              <w:rPr>
                <w:color w:val="000000" w:themeColor="text1"/>
              </w:rPr>
              <w:lastRenderedPageBreak/>
              <w:t xml:space="preserve">Schlüssel: </w:t>
            </w:r>
            <w:r>
              <w:rPr>
                <w:color w:val="000000" w:themeColor="text1"/>
              </w:rPr>
              <w:t>Modul</w:t>
            </w:r>
          </w:p>
        </w:tc>
      </w:tr>
      <w:tr w:rsidR="00D72693" w:rsidRPr="00743DF3" w14:paraId="181D01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64ACC1" w14:textId="77777777" w:rsidR="00D72693" w:rsidRPr="00743DF3" w:rsidRDefault="001A44CF" w:rsidP="000D33A4">
            <w:pPr>
              <w:pStyle w:val="Tabellentext"/>
              <w:tabs>
                <w:tab w:val="left" w:pos="1110"/>
              </w:tabs>
            </w:pPr>
            <w:r>
              <w:t>01/1</w:t>
            </w:r>
            <w:r>
              <w:tab/>
            </w:r>
          </w:p>
        </w:tc>
        <w:tc>
          <w:tcPr>
            <w:tcW w:w="7857" w:type="dxa"/>
          </w:tcPr>
          <w:p w14:paraId="5D44166B" w14:textId="77777777" w:rsidR="00D72693" w:rsidRPr="00743DF3" w:rsidRDefault="001A44CF" w:rsidP="004A2346">
            <w:pPr>
              <w:pStyle w:val="Tabellentext"/>
            </w:pPr>
            <w:r>
              <w:t>Dekompression bei Karpaltunnelsyndrom</w:t>
            </w:r>
          </w:p>
        </w:tc>
      </w:tr>
      <w:tr w:rsidR="00D72693" w:rsidRPr="00743DF3" w14:paraId="3D92B7C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BCD9F46" w14:textId="77777777" w:rsidR="00D72693" w:rsidRPr="00743DF3" w:rsidRDefault="001A44CF" w:rsidP="000D33A4">
            <w:pPr>
              <w:pStyle w:val="Tabellentext"/>
              <w:tabs>
                <w:tab w:val="left" w:pos="1110"/>
              </w:tabs>
            </w:pPr>
            <w:r>
              <w:t>01/2</w:t>
            </w:r>
            <w:r>
              <w:tab/>
            </w:r>
          </w:p>
        </w:tc>
        <w:tc>
          <w:tcPr>
            <w:tcW w:w="7857" w:type="dxa"/>
          </w:tcPr>
          <w:p w14:paraId="0A641BFF" w14:textId="77777777" w:rsidR="00D72693" w:rsidRPr="00743DF3" w:rsidRDefault="001A44CF" w:rsidP="004A2346">
            <w:pPr>
              <w:pStyle w:val="Tabellentext"/>
            </w:pPr>
            <w:r>
              <w:t>Dekompression bei Sulcus-ulnaris-Syndrom</w:t>
            </w:r>
          </w:p>
        </w:tc>
      </w:tr>
      <w:tr w:rsidR="00D72693" w:rsidRPr="00743DF3" w14:paraId="5E32DD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A0A189" w14:textId="77777777" w:rsidR="00D72693" w:rsidRPr="00743DF3" w:rsidRDefault="001A44CF" w:rsidP="000D33A4">
            <w:pPr>
              <w:pStyle w:val="Tabellentext"/>
              <w:tabs>
                <w:tab w:val="left" w:pos="1110"/>
              </w:tabs>
            </w:pPr>
            <w:r>
              <w:t>03/1</w:t>
            </w:r>
            <w:r>
              <w:tab/>
            </w:r>
          </w:p>
        </w:tc>
        <w:tc>
          <w:tcPr>
            <w:tcW w:w="7857" w:type="dxa"/>
          </w:tcPr>
          <w:p w14:paraId="6D61DB9C" w14:textId="77777777" w:rsidR="00D72693" w:rsidRPr="00743DF3" w:rsidRDefault="001A44CF" w:rsidP="004A2346">
            <w:pPr>
              <w:pStyle w:val="Tabellentext"/>
            </w:pPr>
            <w:r>
              <w:t>Kataraktoperation</w:t>
            </w:r>
          </w:p>
        </w:tc>
      </w:tr>
      <w:tr w:rsidR="00D72693" w:rsidRPr="00743DF3" w14:paraId="62B6FD1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68F5E1" w14:textId="77777777" w:rsidR="00D72693" w:rsidRPr="00743DF3" w:rsidRDefault="001A44CF" w:rsidP="000D33A4">
            <w:pPr>
              <w:pStyle w:val="Tabellentext"/>
              <w:tabs>
                <w:tab w:val="left" w:pos="1110"/>
              </w:tabs>
            </w:pPr>
            <w:r>
              <w:t>05/1</w:t>
            </w:r>
            <w:r>
              <w:tab/>
            </w:r>
          </w:p>
        </w:tc>
        <w:tc>
          <w:tcPr>
            <w:tcW w:w="7857" w:type="dxa"/>
          </w:tcPr>
          <w:p w14:paraId="35ADAC47" w14:textId="77777777" w:rsidR="00D72693" w:rsidRPr="00743DF3" w:rsidRDefault="001A44CF" w:rsidP="004A2346">
            <w:pPr>
              <w:pStyle w:val="Tabellentext"/>
            </w:pPr>
            <w:r>
              <w:t>Nasenscheidewandkorrektur</w:t>
            </w:r>
          </w:p>
        </w:tc>
      </w:tr>
      <w:tr w:rsidR="00D72693" w:rsidRPr="00743DF3" w14:paraId="270315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17C794" w14:textId="77777777" w:rsidR="00D72693" w:rsidRPr="00743DF3" w:rsidRDefault="001A44CF" w:rsidP="000D33A4">
            <w:pPr>
              <w:pStyle w:val="Tabellentext"/>
              <w:tabs>
                <w:tab w:val="left" w:pos="1110"/>
              </w:tabs>
            </w:pPr>
            <w:r>
              <w:t>07/1</w:t>
            </w:r>
            <w:r>
              <w:tab/>
            </w:r>
          </w:p>
        </w:tc>
        <w:tc>
          <w:tcPr>
            <w:tcW w:w="7857" w:type="dxa"/>
          </w:tcPr>
          <w:p w14:paraId="28502E0B" w14:textId="77777777" w:rsidR="00D72693" w:rsidRPr="00743DF3" w:rsidRDefault="001A44CF" w:rsidP="004A2346">
            <w:pPr>
              <w:pStyle w:val="Tabellentext"/>
            </w:pPr>
            <w:r>
              <w:t>Tonsillektomie</w:t>
            </w:r>
          </w:p>
        </w:tc>
      </w:tr>
      <w:tr w:rsidR="00D72693" w:rsidRPr="00743DF3" w14:paraId="6169902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4CFCEE" w14:textId="77777777" w:rsidR="00D72693" w:rsidRPr="00743DF3" w:rsidRDefault="001A44CF" w:rsidP="000D33A4">
            <w:pPr>
              <w:pStyle w:val="Tabellentext"/>
              <w:tabs>
                <w:tab w:val="left" w:pos="1110"/>
              </w:tabs>
            </w:pPr>
            <w:r>
              <w:t>09/1</w:t>
            </w:r>
            <w:r>
              <w:tab/>
            </w:r>
          </w:p>
        </w:tc>
        <w:tc>
          <w:tcPr>
            <w:tcW w:w="7857" w:type="dxa"/>
          </w:tcPr>
          <w:p w14:paraId="70900DAD" w14:textId="77777777" w:rsidR="00D72693" w:rsidRPr="00743DF3" w:rsidRDefault="001A44CF" w:rsidP="004A2346">
            <w:pPr>
              <w:pStyle w:val="Tabellentext"/>
            </w:pPr>
            <w:r>
              <w:t>Herzschrittmacher-Implantation</w:t>
            </w:r>
          </w:p>
        </w:tc>
      </w:tr>
      <w:tr w:rsidR="00D72693" w:rsidRPr="00743DF3" w14:paraId="6AE9908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9CCB83C" w14:textId="77777777" w:rsidR="00D72693" w:rsidRPr="00743DF3" w:rsidRDefault="001A44CF" w:rsidP="000D33A4">
            <w:pPr>
              <w:pStyle w:val="Tabellentext"/>
              <w:tabs>
                <w:tab w:val="left" w:pos="1110"/>
              </w:tabs>
            </w:pPr>
            <w:r>
              <w:t>09/2</w:t>
            </w:r>
            <w:r>
              <w:tab/>
            </w:r>
          </w:p>
        </w:tc>
        <w:tc>
          <w:tcPr>
            <w:tcW w:w="7857" w:type="dxa"/>
          </w:tcPr>
          <w:p w14:paraId="2DC49DE1" w14:textId="77777777" w:rsidR="00D72693" w:rsidRPr="00743DF3" w:rsidRDefault="001A44CF" w:rsidP="004A2346">
            <w:pPr>
              <w:pStyle w:val="Tabellentext"/>
            </w:pPr>
            <w:r>
              <w:t>Herzschrittmacher-Aggregatwechsel</w:t>
            </w:r>
          </w:p>
        </w:tc>
      </w:tr>
      <w:tr w:rsidR="00D72693" w:rsidRPr="00743DF3" w14:paraId="0B8AE55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5AC2C5" w14:textId="77777777" w:rsidR="00D72693" w:rsidRPr="00743DF3" w:rsidRDefault="001A44CF" w:rsidP="000D33A4">
            <w:pPr>
              <w:pStyle w:val="Tabellentext"/>
              <w:tabs>
                <w:tab w:val="left" w:pos="1110"/>
              </w:tabs>
            </w:pPr>
            <w:r>
              <w:t>09/3</w:t>
            </w:r>
            <w:r>
              <w:tab/>
            </w:r>
          </w:p>
        </w:tc>
        <w:tc>
          <w:tcPr>
            <w:tcW w:w="7857" w:type="dxa"/>
          </w:tcPr>
          <w:p w14:paraId="3DEEC1BB" w14:textId="77777777" w:rsidR="00D72693" w:rsidRPr="00743DF3" w:rsidRDefault="001A44CF" w:rsidP="004A2346">
            <w:pPr>
              <w:pStyle w:val="Tabellentext"/>
            </w:pPr>
            <w:r>
              <w:t>Herzschrittmacher-Revision/-Systemwechsel/-Explantation</w:t>
            </w:r>
          </w:p>
        </w:tc>
      </w:tr>
      <w:tr w:rsidR="00D72693" w:rsidRPr="00743DF3" w14:paraId="3C42CC0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A8C5214" w14:textId="77777777" w:rsidR="00D72693" w:rsidRPr="00743DF3" w:rsidRDefault="001A44CF" w:rsidP="000D33A4">
            <w:pPr>
              <w:pStyle w:val="Tabellentext"/>
              <w:tabs>
                <w:tab w:val="left" w:pos="1110"/>
              </w:tabs>
            </w:pPr>
            <w:r>
              <w:t>09/4</w:t>
            </w:r>
            <w:r>
              <w:tab/>
            </w:r>
          </w:p>
        </w:tc>
        <w:tc>
          <w:tcPr>
            <w:tcW w:w="7857" w:type="dxa"/>
          </w:tcPr>
          <w:p w14:paraId="2435BA8F" w14:textId="77777777" w:rsidR="00D72693" w:rsidRPr="00743DF3" w:rsidRDefault="001A44CF" w:rsidP="004A2346">
            <w:pPr>
              <w:pStyle w:val="Tabellentext"/>
            </w:pPr>
            <w:r>
              <w:t>Implantierbare Defibrillatoren-Implantation</w:t>
            </w:r>
          </w:p>
        </w:tc>
      </w:tr>
      <w:tr w:rsidR="00D72693" w:rsidRPr="00743DF3" w14:paraId="5845A73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9903D9" w14:textId="77777777" w:rsidR="00D72693" w:rsidRPr="00743DF3" w:rsidRDefault="001A44CF" w:rsidP="000D33A4">
            <w:pPr>
              <w:pStyle w:val="Tabellentext"/>
              <w:tabs>
                <w:tab w:val="left" w:pos="1110"/>
              </w:tabs>
            </w:pPr>
            <w:r>
              <w:t>09/5</w:t>
            </w:r>
            <w:r>
              <w:tab/>
            </w:r>
          </w:p>
        </w:tc>
        <w:tc>
          <w:tcPr>
            <w:tcW w:w="7857" w:type="dxa"/>
          </w:tcPr>
          <w:p w14:paraId="2E359298" w14:textId="77777777" w:rsidR="00D72693" w:rsidRPr="00743DF3" w:rsidRDefault="001A44CF" w:rsidP="004A2346">
            <w:pPr>
              <w:pStyle w:val="Tabellentext"/>
            </w:pPr>
            <w:r>
              <w:t>Implanti</w:t>
            </w:r>
            <w:r>
              <w:t>erbare Defibrillatoren-Aggregatwechsel</w:t>
            </w:r>
          </w:p>
        </w:tc>
      </w:tr>
      <w:tr w:rsidR="00D72693" w:rsidRPr="00743DF3" w14:paraId="0656508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2D96B9" w14:textId="77777777" w:rsidR="00D72693" w:rsidRPr="00743DF3" w:rsidRDefault="001A44CF" w:rsidP="000D33A4">
            <w:pPr>
              <w:pStyle w:val="Tabellentext"/>
              <w:tabs>
                <w:tab w:val="left" w:pos="1110"/>
              </w:tabs>
            </w:pPr>
            <w:r>
              <w:t>09/6</w:t>
            </w:r>
            <w:r>
              <w:tab/>
            </w:r>
          </w:p>
        </w:tc>
        <w:tc>
          <w:tcPr>
            <w:tcW w:w="7857" w:type="dxa"/>
          </w:tcPr>
          <w:p w14:paraId="06FBD63B" w14:textId="77777777" w:rsidR="00D72693" w:rsidRPr="00743DF3" w:rsidRDefault="001A44CF" w:rsidP="004A2346">
            <w:pPr>
              <w:pStyle w:val="Tabellentext"/>
            </w:pPr>
            <w:r>
              <w:t>Implantierbare Defibrillatoren-Revision/-Systemwechsel/-Explantation</w:t>
            </w:r>
          </w:p>
        </w:tc>
      </w:tr>
      <w:tr w:rsidR="00D72693" w:rsidRPr="00743DF3" w14:paraId="63EDD40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5D2E1F" w14:textId="77777777" w:rsidR="00D72693" w:rsidRPr="00743DF3" w:rsidRDefault="001A44CF" w:rsidP="000D33A4">
            <w:pPr>
              <w:pStyle w:val="Tabellentext"/>
              <w:tabs>
                <w:tab w:val="left" w:pos="1110"/>
              </w:tabs>
            </w:pPr>
            <w:r>
              <w:t>10/1</w:t>
            </w:r>
            <w:r>
              <w:tab/>
            </w:r>
          </w:p>
        </w:tc>
        <w:tc>
          <w:tcPr>
            <w:tcW w:w="7857" w:type="dxa"/>
          </w:tcPr>
          <w:p w14:paraId="69BF1DF9" w14:textId="77777777" w:rsidR="00D72693" w:rsidRPr="00743DF3" w:rsidRDefault="001A44CF" w:rsidP="004A2346">
            <w:pPr>
              <w:pStyle w:val="Tabellentext"/>
            </w:pPr>
            <w:r>
              <w:t>Varizenchirurgie</w:t>
            </w:r>
          </w:p>
        </w:tc>
      </w:tr>
      <w:tr w:rsidR="00D72693" w:rsidRPr="00743DF3" w14:paraId="76CE04B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EC63C4" w14:textId="77777777" w:rsidR="00D72693" w:rsidRPr="00743DF3" w:rsidRDefault="001A44CF" w:rsidP="000D33A4">
            <w:pPr>
              <w:pStyle w:val="Tabellentext"/>
              <w:tabs>
                <w:tab w:val="left" w:pos="1110"/>
              </w:tabs>
            </w:pPr>
            <w:r>
              <w:t>10/2</w:t>
            </w:r>
            <w:r>
              <w:tab/>
            </w:r>
          </w:p>
        </w:tc>
        <w:tc>
          <w:tcPr>
            <w:tcW w:w="7857" w:type="dxa"/>
          </w:tcPr>
          <w:p w14:paraId="48BC31C4" w14:textId="77777777" w:rsidR="00D72693" w:rsidRPr="00743DF3" w:rsidRDefault="001A44CF" w:rsidP="004A2346">
            <w:pPr>
              <w:pStyle w:val="Tabellentext"/>
            </w:pPr>
            <w:r>
              <w:t>Karotis-Rekonstruktion</w:t>
            </w:r>
          </w:p>
        </w:tc>
      </w:tr>
      <w:tr w:rsidR="00D72693" w:rsidRPr="00743DF3" w14:paraId="609F4E2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896E7FF" w14:textId="77777777" w:rsidR="00D72693" w:rsidRPr="00743DF3" w:rsidRDefault="001A44CF" w:rsidP="000D33A4">
            <w:pPr>
              <w:pStyle w:val="Tabellentext"/>
              <w:tabs>
                <w:tab w:val="left" w:pos="1110"/>
              </w:tabs>
            </w:pPr>
            <w:r>
              <w:t>12/1</w:t>
            </w:r>
            <w:r>
              <w:tab/>
            </w:r>
          </w:p>
        </w:tc>
        <w:tc>
          <w:tcPr>
            <w:tcW w:w="7857" w:type="dxa"/>
          </w:tcPr>
          <w:p w14:paraId="304EF87B" w14:textId="77777777" w:rsidR="00D72693" w:rsidRPr="00743DF3" w:rsidRDefault="001A44CF" w:rsidP="004A2346">
            <w:pPr>
              <w:pStyle w:val="Tabellentext"/>
            </w:pPr>
            <w:r>
              <w:t>Cholezystektomie</w:t>
            </w:r>
          </w:p>
        </w:tc>
      </w:tr>
      <w:tr w:rsidR="00D72693" w:rsidRPr="00743DF3" w14:paraId="6B1C0C8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868609" w14:textId="77777777" w:rsidR="00D72693" w:rsidRPr="00743DF3" w:rsidRDefault="001A44CF" w:rsidP="000D33A4">
            <w:pPr>
              <w:pStyle w:val="Tabellentext"/>
              <w:tabs>
                <w:tab w:val="left" w:pos="1110"/>
              </w:tabs>
            </w:pPr>
            <w:r>
              <w:t>12/2</w:t>
            </w:r>
            <w:r>
              <w:tab/>
            </w:r>
          </w:p>
        </w:tc>
        <w:tc>
          <w:tcPr>
            <w:tcW w:w="7857" w:type="dxa"/>
          </w:tcPr>
          <w:p w14:paraId="75D0ECDF" w14:textId="77777777" w:rsidR="00D72693" w:rsidRPr="00743DF3" w:rsidRDefault="001A44CF" w:rsidP="004A2346">
            <w:pPr>
              <w:pStyle w:val="Tabellentext"/>
            </w:pPr>
            <w:r>
              <w:t>Appendektomie</w:t>
            </w:r>
          </w:p>
        </w:tc>
      </w:tr>
      <w:tr w:rsidR="00D72693" w:rsidRPr="00743DF3" w14:paraId="2ADBB94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19E8C5" w14:textId="77777777" w:rsidR="00D72693" w:rsidRPr="00743DF3" w:rsidRDefault="001A44CF" w:rsidP="000D33A4">
            <w:pPr>
              <w:pStyle w:val="Tabellentext"/>
              <w:tabs>
                <w:tab w:val="left" w:pos="1110"/>
              </w:tabs>
            </w:pPr>
            <w:r>
              <w:t>12/3</w:t>
            </w:r>
            <w:r>
              <w:tab/>
            </w:r>
          </w:p>
        </w:tc>
        <w:tc>
          <w:tcPr>
            <w:tcW w:w="7857" w:type="dxa"/>
          </w:tcPr>
          <w:p w14:paraId="330390EE" w14:textId="77777777" w:rsidR="00D72693" w:rsidRPr="00743DF3" w:rsidRDefault="001A44CF" w:rsidP="004A2346">
            <w:pPr>
              <w:pStyle w:val="Tabellentext"/>
            </w:pPr>
            <w:r>
              <w:t>Leistenhernie</w:t>
            </w:r>
          </w:p>
        </w:tc>
      </w:tr>
      <w:tr w:rsidR="00D72693" w:rsidRPr="00743DF3" w14:paraId="5B2E6FE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5EAE55" w14:textId="77777777" w:rsidR="00D72693" w:rsidRPr="00743DF3" w:rsidRDefault="001A44CF" w:rsidP="000D33A4">
            <w:pPr>
              <w:pStyle w:val="Tabellentext"/>
              <w:tabs>
                <w:tab w:val="left" w:pos="1110"/>
              </w:tabs>
            </w:pPr>
            <w:r>
              <w:t>14/1</w:t>
            </w:r>
            <w:r>
              <w:tab/>
            </w:r>
          </w:p>
        </w:tc>
        <w:tc>
          <w:tcPr>
            <w:tcW w:w="7857" w:type="dxa"/>
          </w:tcPr>
          <w:p w14:paraId="2D52C3CE" w14:textId="77777777" w:rsidR="00D72693" w:rsidRPr="00743DF3" w:rsidRDefault="001A44CF" w:rsidP="004A2346">
            <w:pPr>
              <w:pStyle w:val="Tabellentext"/>
            </w:pPr>
            <w:r>
              <w:t>Prostataresektion</w:t>
            </w:r>
          </w:p>
        </w:tc>
      </w:tr>
      <w:tr w:rsidR="00D72693" w:rsidRPr="00743DF3" w14:paraId="0F875C0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87E85B" w14:textId="77777777" w:rsidR="00D72693" w:rsidRPr="00743DF3" w:rsidRDefault="001A44CF" w:rsidP="000D33A4">
            <w:pPr>
              <w:pStyle w:val="Tabellentext"/>
              <w:tabs>
                <w:tab w:val="left" w:pos="1110"/>
              </w:tabs>
            </w:pPr>
            <w:r>
              <w:t>15/1</w:t>
            </w:r>
            <w:r>
              <w:tab/>
            </w:r>
          </w:p>
        </w:tc>
        <w:tc>
          <w:tcPr>
            <w:tcW w:w="7857" w:type="dxa"/>
          </w:tcPr>
          <w:p w14:paraId="3BE9B311" w14:textId="77777777" w:rsidR="00D72693" w:rsidRPr="00743DF3" w:rsidRDefault="001A44CF" w:rsidP="004A2346">
            <w:pPr>
              <w:pStyle w:val="Tabellentext"/>
            </w:pPr>
            <w:r>
              <w:t>Gynäkologische Operationen</w:t>
            </w:r>
          </w:p>
        </w:tc>
      </w:tr>
      <w:tr w:rsidR="00D72693" w:rsidRPr="00743DF3" w14:paraId="0E9E5E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E1817B" w14:textId="77777777" w:rsidR="00D72693" w:rsidRPr="00743DF3" w:rsidRDefault="001A44CF" w:rsidP="000D33A4">
            <w:pPr>
              <w:pStyle w:val="Tabellentext"/>
              <w:tabs>
                <w:tab w:val="left" w:pos="1110"/>
              </w:tabs>
            </w:pPr>
            <w:r>
              <w:t>16/1</w:t>
            </w:r>
            <w:r>
              <w:tab/>
            </w:r>
          </w:p>
        </w:tc>
        <w:tc>
          <w:tcPr>
            <w:tcW w:w="7857" w:type="dxa"/>
          </w:tcPr>
          <w:p w14:paraId="243133D6" w14:textId="77777777" w:rsidR="00D72693" w:rsidRPr="00743DF3" w:rsidRDefault="001A44CF" w:rsidP="004A2346">
            <w:pPr>
              <w:pStyle w:val="Tabellentext"/>
            </w:pPr>
            <w:r>
              <w:t>Geburtshilfe</w:t>
            </w:r>
          </w:p>
        </w:tc>
      </w:tr>
      <w:tr w:rsidR="00D72693" w:rsidRPr="00743DF3" w14:paraId="684D8AA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A1F233" w14:textId="77777777" w:rsidR="00D72693" w:rsidRPr="00743DF3" w:rsidRDefault="001A44CF" w:rsidP="000D33A4">
            <w:pPr>
              <w:pStyle w:val="Tabellentext"/>
              <w:tabs>
                <w:tab w:val="left" w:pos="1110"/>
              </w:tabs>
            </w:pPr>
            <w:r>
              <w:t>17/1</w:t>
            </w:r>
            <w:r>
              <w:tab/>
            </w:r>
          </w:p>
        </w:tc>
        <w:tc>
          <w:tcPr>
            <w:tcW w:w="7857" w:type="dxa"/>
          </w:tcPr>
          <w:p w14:paraId="1BD57DF3" w14:textId="77777777" w:rsidR="00D72693" w:rsidRPr="00743DF3" w:rsidRDefault="001A44CF" w:rsidP="004A2346">
            <w:pPr>
              <w:pStyle w:val="Tabellentext"/>
            </w:pPr>
            <w:r>
              <w:t>Hüftgelenknahe Femurfraktur</w:t>
            </w:r>
          </w:p>
        </w:tc>
      </w:tr>
      <w:tr w:rsidR="00D72693" w:rsidRPr="00743DF3" w14:paraId="398AEFE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CCE510" w14:textId="77777777" w:rsidR="00D72693" w:rsidRPr="00743DF3" w:rsidRDefault="001A44CF" w:rsidP="000D33A4">
            <w:pPr>
              <w:pStyle w:val="Tabellentext"/>
              <w:tabs>
                <w:tab w:val="left" w:pos="1110"/>
              </w:tabs>
            </w:pPr>
            <w:r>
              <w:t>17/6</w:t>
            </w:r>
            <w:r>
              <w:tab/>
            </w:r>
          </w:p>
        </w:tc>
        <w:tc>
          <w:tcPr>
            <w:tcW w:w="7857" w:type="dxa"/>
          </w:tcPr>
          <w:p w14:paraId="2C7C59BA" w14:textId="77777777" w:rsidR="00D72693" w:rsidRPr="00743DF3" w:rsidRDefault="001A44CF" w:rsidP="004A2346">
            <w:pPr>
              <w:pStyle w:val="Tabellentext"/>
            </w:pPr>
            <w:r>
              <w:t>Knie-Schlittenprothesen-Erstimplantation</w:t>
            </w:r>
          </w:p>
        </w:tc>
      </w:tr>
      <w:tr w:rsidR="00D72693" w:rsidRPr="00743DF3" w14:paraId="65CF058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22CF75" w14:textId="77777777" w:rsidR="00D72693" w:rsidRPr="00743DF3" w:rsidRDefault="001A44CF" w:rsidP="000D33A4">
            <w:pPr>
              <w:pStyle w:val="Tabellentext"/>
              <w:tabs>
                <w:tab w:val="left" w:pos="1110"/>
              </w:tabs>
            </w:pPr>
            <w:r>
              <w:t>18/1</w:t>
            </w:r>
            <w:r>
              <w:tab/>
            </w:r>
          </w:p>
        </w:tc>
        <w:tc>
          <w:tcPr>
            <w:tcW w:w="7857" w:type="dxa"/>
          </w:tcPr>
          <w:p w14:paraId="2C7D811D" w14:textId="77777777" w:rsidR="00D72693" w:rsidRPr="00743DF3" w:rsidRDefault="001A44CF" w:rsidP="004A2346">
            <w:pPr>
              <w:pStyle w:val="Tabellentext"/>
            </w:pPr>
            <w:r>
              <w:t>Mammachirurgie</w:t>
            </w:r>
          </w:p>
        </w:tc>
      </w:tr>
      <w:tr w:rsidR="00D72693" w:rsidRPr="00743DF3" w14:paraId="134E7D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15187D" w14:textId="77777777" w:rsidR="00D72693" w:rsidRPr="00743DF3" w:rsidRDefault="001A44CF" w:rsidP="000D33A4">
            <w:pPr>
              <w:pStyle w:val="Tabellentext"/>
              <w:tabs>
                <w:tab w:val="left" w:pos="1110"/>
              </w:tabs>
            </w:pPr>
            <w:r>
              <w:t>CHE</w:t>
            </w:r>
            <w:r>
              <w:tab/>
            </w:r>
          </w:p>
        </w:tc>
        <w:tc>
          <w:tcPr>
            <w:tcW w:w="7857" w:type="dxa"/>
          </w:tcPr>
          <w:p w14:paraId="0E594F93" w14:textId="77777777" w:rsidR="00D72693" w:rsidRPr="00743DF3" w:rsidRDefault="001A44CF" w:rsidP="004A2346">
            <w:pPr>
              <w:pStyle w:val="Tabellentext"/>
            </w:pPr>
            <w:r>
              <w:t>Cholezystektomie</w:t>
            </w:r>
          </w:p>
        </w:tc>
      </w:tr>
      <w:tr w:rsidR="00D72693" w:rsidRPr="00743DF3" w14:paraId="5ACB346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54146BC" w14:textId="77777777" w:rsidR="00D72693" w:rsidRPr="00743DF3" w:rsidRDefault="001A44CF" w:rsidP="000D33A4">
            <w:pPr>
              <w:pStyle w:val="Tabellentext"/>
              <w:tabs>
                <w:tab w:val="left" w:pos="1110"/>
              </w:tabs>
            </w:pPr>
            <w:r>
              <w:t>CHE_HE</w:t>
            </w:r>
            <w:r>
              <w:tab/>
            </w:r>
          </w:p>
        </w:tc>
        <w:tc>
          <w:tcPr>
            <w:tcW w:w="7857" w:type="dxa"/>
          </w:tcPr>
          <w:p w14:paraId="74437422" w14:textId="77777777" w:rsidR="00D72693" w:rsidRPr="00743DF3" w:rsidRDefault="001A44CF" w:rsidP="004A2346">
            <w:pPr>
              <w:pStyle w:val="Tabellentext"/>
            </w:pPr>
            <w:r>
              <w:t>Cholezystektomie (nur Hessen)</w:t>
            </w:r>
          </w:p>
        </w:tc>
      </w:tr>
      <w:tr w:rsidR="00D72693" w:rsidRPr="00743DF3" w14:paraId="698D080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A59381" w14:textId="77777777" w:rsidR="00D72693" w:rsidRPr="00743DF3" w:rsidRDefault="001A44CF" w:rsidP="000D33A4">
            <w:pPr>
              <w:pStyle w:val="Tabellentext"/>
              <w:tabs>
                <w:tab w:val="left" w:pos="1110"/>
              </w:tabs>
            </w:pPr>
            <w:r>
              <w:t>DEK</w:t>
            </w:r>
            <w:r>
              <w:tab/>
            </w:r>
          </w:p>
        </w:tc>
        <w:tc>
          <w:tcPr>
            <w:tcW w:w="7857" w:type="dxa"/>
          </w:tcPr>
          <w:p w14:paraId="2B189807" w14:textId="77777777" w:rsidR="00D72693" w:rsidRPr="00743DF3" w:rsidRDefault="001A44CF" w:rsidP="004A2346">
            <w:pPr>
              <w:pStyle w:val="Tabellentext"/>
            </w:pPr>
            <w:r>
              <w:t>Dekubitusprophylaxe</w:t>
            </w:r>
          </w:p>
        </w:tc>
      </w:tr>
      <w:tr w:rsidR="00D72693" w:rsidRPr="00743DF3" w14:paraId="719C07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7ACDD0" w14:textId="77777777" w:rsidR="00D72693" w:rsidRPr="00743DF3" w:rsidRDefault="001A44CF" w:rsidP="000D33A4">
            <w:pPr>
              <w:pStyle w:val="Tabellentext"/>
              <w:tabs>
                <w:tab w:val="left" w:pos="1110"/>
              </w:tabs>
            </w:pPr>
            <w:r>
              <w:t>HCH</w:t>
            </w:r>
            <w:r>
              <w:tab/>
            </w:r>
          </w:p>
        </w:tc>
        <w:tc>
          <w:tcPr>
            <w:tcW w:w="7857" w:type="dxa"/>
          </w:tcPr>
          <w:p w14:paraId="1C367E67" w14:textId="77777777" w:rsidR="00D72693" w:rsidRPr="00743DF3" w:rsidRDefault="001A44CF" w:rsidP="004A2346">
            <w:pPr>
              <w:pStyle w:val="Tabellentext"/>
            </w:pPr>
            <w:r>
              <w:t>Herzchirurgie</w:t>
            </w:r>
          </w:p>
        </w:tc>
      </w:tr>
      <w:tr w:rsidR="00D72693" w:rsidRPr="00743DF3" w14:paraId="3E0FD1A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C8D6C0" w14:textId="77777777" w:rsidR="00D72693" w:rsidRPr="00743DF3" w:rsidRDefault="001A44CF" w:rsidP="000D33A4">
            <w:pPr>
              <w:pStyle w:val="Tabellentext"/>
              <w:tabs>
                <w:tab w:val="left" w:pos="1110"/>
              </w:tabs>
            </w:pPr>
            <w:r>
              <w:t>HEP</w:t>
            </w:r>
            <w:r>
              <w:tab/>
            </w:r>
          </w:p>
        </w:tc>
        <w:tc>
          <w:tcPr>
            <w:tcW w:w="7857" w:type="dxa"/>
          </w:tcPr>
          <w:p w14:paraId="78E32BAF" w14:textId="77777777" w:rsidR="00D72693" w:rsidRPr="00743DF3" w:rsidRDefault="001A44CF" w:rsidP="004A2346">
            <w:pPr>
              <w:pStyle w:val="Tabellentext"/>
            </w:pPr>
            <w:r>
              <w:t>Hüftendoprothesenversorgung</w:t>
            </w:r>
          </w:p>
        </w:tc>
      </w:tr>
      <w:tr w:rsidR="00D72693" w:rsidRPr="00743DF3" w14:paraId="348B2C6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EB083F" w14:textId="77777777" w:rsidR="00D72693" w:rsidRPr="00743DF3" w:rsidRDefault="001A44CF" w:rsidP="000D33A4">
            <w:pPr>
              <w:pStyle w:val="Tabellentext"/>
              <w:tabs>
                <w:tab w:val="left" w:pos="1110"/>
              </w:tabs>
            </w:pPr>
            <w:r>
              <w:t>HTXM</w:t>
            </w:r>
            <w:r>
              <w:tab/>
            </w:r>
          </w:p>
        </w:tc>
        <w:tc>
          <w:tcPr>
            <w:tcW w:w="7857" w:type="dxa"/>
          </w:tcPr>
          <w:p w14:paraId="76A86081" w14:textId="77777777" w:rsidR="00D72693" w:rsidRPr="00743DF3" w:rsidRDefault="001A44CF" w:rsidP="004A2346">
            <w:pPr>
              <w:pStyle w:val="Tabellentext"/>
            </w:pPr>
            <w:r>
              <w:t>Herztransplantation, Herzunterstützungssysteme/Kunstherzen</w:t>
            </w:r>
          </w:p>
        </w:tc>
      </w:tr>
      <w:tr w:rsidR="00D72693" w:rsidRPr="00743DF3" w14:paraId="170F9F4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322DEC" w14:textId="77777777" w:rsidR="00D72693" w:rsidRPr="00743DF3" w:rsidRDefault="001A44CF" w:rsidP="000D33A4">
            <w:pPr>
              <w:pStyle w:val="Tabellentext"/>
              <w:tabs>
                <w:tab w:val="left" w:pos="1110"/>
              </w:tabs>
            </w:pPr>
            <w:r>
              <w:t>KEP</w:t>
            </w:r>
            <w:r>
              <w:tab/>
            </w:r>
          </w:p>
        </w:tc>
        <w:tc>
          <w:tcPr>
            <w:tcW w:w="7857" w:type="dxa"/>
          </w:tcPr>
          <w:p w14:paraId="5218A8C6" w14:textId="77777777" w:rsidR="00D72693" w:rsidRPr="00743DF3" w:rsidRDefault="001A44CF" w:rsidP="004A2346">
            <w:pPr>
              <w:pStyle w:val="Tabellentext"/>
            </w:pPr>
            <w:r>
              <w:t>Knieendoprothesenversorgung</w:t>
            </w:r>
          </w:p>
        </w:tc>
      </w:tr>
      <w:tr w:rsidR="00D72693" w:rsidRPr="00743DF3" w14:paraId="095D37E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5F31FA" w14:textId="77777777" w:rsidR="00D72693" w:rsidRPr="00743DF3" w:rsidRDefault="001A44CF" w:rsidP="000D33A4">
            <w:pPr>
              <w:pStyle w:val="Tabellentext"/>
              <w:tabs>
                <w:tab w:val="left" w:pos="1110"/>
              </w:tabs>
            </w:pPr>
            <w:r>
              <w:t>LLS</w:t>
            </w:r>
            <w:r>
              <w:tab/>
            </w:r>
          </w:p>
        </w:tc>
        <w:tc>
          <w:tcPr>
            <w:tcW w:w="7857" w:type="dxa"/>
          </w:tcPr>
          <w:p w14:paraId="580D17F7" w14:textId="77777777" w:rsidR="00D72693" w:rsidRPr="00743DF3" w:rsidRDefault="001A44CF" w:rsidP="004A2346">
            <w:pPr>
              <w:pStyle w:val="Tabellentext"/>
            </w:pPr>
            <w:r>
              <w:t>Leberlebendspende</w:t>
            </w:r>
          </w:p>
        </w:tc>
      </w:tr>
      <w:tr w:rsidR="00D72693" w:rsidRPr="00743DF3" w14:paraId="33D894A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362BE0" w14:textId="77777777" w:rsidR="00D72693" w:rsidRPr="00743DF3" w:rsidRDefault="001A44CF" w:rsidP="000D33A4">
            <w:pPr>
              <w:pStyle w:val="Tabellentext"/>
              <w:tabs>
                <w:tab w:val="left" w:pos="1110"/>
              </w:tabs>
            </w:pPr>
            <w:r>
              <w:t>LTX</w:t>
            </w:r>
            <w:r>
              <w:tab/>
            </w:r>
          </w:p>
        </w:tc>
        <w:tc>
          <w:tcPr>
            <w:tcW w:w="7857" w:type="dxa"/>
          </w:tcPr>
          <w:p w14:paraId="313E087E" w14:textId="77777777" w:rsidR="00D72693" w:rsidRPr="00743DF3" w:rsidRDefault="001A44CF" w:rsidP="004A2346">
            <w:pPr>
              <w:pStyle w:val="Tabellentext"/>
            </w:pPr>
            <w:r>
              <w:t>Lebertransplantation</w:t>
            </w:r>
          </w:p>
        </w:tc>
      </w:tr>
      <w:tr w:rsidR="00D72693" w:rsidRPr="00743DF3" w14:paraId="3C036D1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CAA993" w14:textId="77777777" w:rsidR="00D72693" w:rsidRPr="00743DF3" w:rsidRDefault="001A44CF" w:rsidP="000D33A4">
            <w:pPr>
              <w:pStyle w:val="Tabellentext"/>
              <w:tabs>
                <w:tab w:val="left" w:pos="1110"/>
              </w:tabs>
            </w:pPr>
            <w:r>
              <w:t>LUTX</w:t>
            </w:r>
            <w:r>
              <w:tab/>
            </w:r>
          </w:p>
        </w:tc>
        <w:tc>
          <w:tcPr>
            <w:tcW w:w="7857" w:type="dxa"/>
          </w:tcPr>
          <w:p w14:paraId="77D83202" w14:textId="77777777" w:rsidR="00D72693" w:rsidRPr="00743DF3" w:rsidRDefault="001A44CF" w:rsidP="004A2346">
            <w:pPr>
              <w:pStyle w:val="Tabellentext"/>
            </w:pPr>
            <w:r>
              <w:t>Lungen- und Herz-Lungentransplantation</w:t>
            </w:r>
          </w:p>
        </w:tc>
      </w:tr>
      <w:tr w:rsidR="00D72693" w:rsidRPr="00743DF3" w14:paraId="354573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A7DCB12" w14:textId="77777777" w:rsidR="00D72693" w:rsidRPr="00743DF3" w:rsidRDefault="001A44CF" w:rsidP="000D33A4">
            <w:pPr>
              <w:pStyle w:val="Tabellentext"/>
              <w:tabs>
                <w:tab w:val="left" w:pos="1110"/>
              </w:tabs>
            </w:pPr>
            <w:r>
              <w:t>MRE_HE</w:t>
            </w:r>
            <w:r>
              <w:tab/>
            </w:r>
          </w:p>
        </w:tc>
        <w:tc>
          <w:tcPr>
            <w:tcW w:w="7857" w:type="dxa"/>
          </w:tcPr>
          <w:p w14:paraId="76E47410" w14:textId="77777777" w:rsidR="00D72693" w:rsidRPr="00743DF3" w:rsidRDefault="001A44CF" w:rsidP="004A2346">
            <w:pPr>
              <w:pStyle w:val="Tabellentext"/>
            </w:pPr>
            <w:r>
              <w:t>Multiresistente Erreger (nur Hessen)</w:t>
            </w:r>
          </w:p>
        </w:tc>
      </w:tr>
      <w:tr w:rsidR="00D72693" w:rsidRPr="00743DF3" w14:paraId="3D191B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73F3BD" w14:textId="77777777" w:rsidR="00D72693" w:rsidRPr="00743DF3" w:rsidRDefault="001A44CF" w:rsidP="000D33A4">
            <w:pPr>
              <w:pStyle w:val="Tabellentext"/>
              <w:tabs>
                <w:tab w:val="left" w:pos="1110"/>
              </w:tabs>
            </w:pPr>
            <w:r>
              <w:t>NEO</w:t>
            </w:r>
            <w:r>
              <w:tab/>
            </w:r>
          </w:p>
        </w:tc>
        <w:tc>
          <w:tcPr>
            <w:tcW w:w="7857" w:type="dxa"/>
          </w:tcPr>
          <w:p w14:paraId="2F5A7A78" w14:textId="77777777" w:rsidR="00D72693" w:rsidRPr="00743DF3" w:rsidRDefault="001A44CF" w:rsidP="004A2346">
            <w:pPr>
              <w:pStyle w:val="Tabellentext"/>
            </w:pPr>
            <w:r>
              <w:t>Neonatologie</w:t>
            </w:r>
          </w:p>
        </w:tc>
      </w:tr>
      <w:tr w:rsidR="00D72693" w:rsidRPr="00743DF3" w14:paraId="461357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333436" w14:textId="77777777" w:rsidR="00D72693" w:rsidRPr="00743DF3" w:rsidRDefault="001A44CF" w:rsidP="000D33A4">
            <w:pPr>
              <w:pStyle w:val="Tabellentext"/>
              <w:tabs>
                <w:tab w:val="left" w:pos="1110"/>
              </w:tabs>
            </w:pPr>
            <w:r>
              <w:t>NLS</w:t>
            </w:r>
            <w:r>
              <w:tab/>
            </w:r>
          </w:p>
        </w:tc>
        <w:tc>
          <w:tcPr>
            <w:tcW w:w="7857" w:type="dxa"/>
          </w:tcPr>
          <w:p w14:paraId="52669FF5" w14:textId="77777777" w:rsidR="00D72693" w:rsidRPr="00743DF3" w:rsidRDefault="001A44CF" w:rsidP="004A2346">
            <w:pPr>
              <w:pStyle w:val="Tabellentext"/>
            </w:pPr>
            <w:r>
              <w:t>Nierenlebendspende</w:t>
            </w:r>
          </w:p>
        </w:tc>
      </w:tr>
      <w:tr w:rsidR="00D72693" w:rsidRPr="00743DF3" w14:paraId="2AB1F8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1130CD" w14:textId="77777777" w:rsidR="00D72693" w:rsidRPr="00743DF3" w:rsidRDefault="001A44CF" w:rsidP="000D33A4">
            <w:pPr>
              <w:pStyle w:val="Tabellentext"/>
              <w:tabs>
                <w:tab w:val="left" w:pos="1110"/>
              </w:tabs>
            </w:pPr>
            <w:r>
              <w:lastRenderedPageBreak/>
              <w:t>NNH</w:t>
            </w:r>
            <w:r>
              <w:tab/>
            </w:r>
          </w:p>
        </w:tc>
        <w:tc>
          <w:tcPr>
            <w:tcW w:w="7857" w:type="dxa"/>
          </w:tcPr>
          <w:p w14:paraId="018A1E1D" w14:textId="77777777" w:rsidR="00D72693" w:rsidRPr="00743DF3" w:rsidRDefault="001A44CF" w:rsidP="004A2346">
            <w:pPr>
              <w:pStyle w:val="Tabellentext"/>
            </w:pPr>
            <w:r>
              <w:t>Endonasale Nasennebenhöhleneingriffe</w:t>
            </w:r>
          </w:p>
        </w:tc>
      </w:tr>
      <w:tr w:rsidR="00D72693" w:rsidRPr="00743DF3" w14:paraId="7E585C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A6A2DE" w14:textId="77777777" w:rsidR="00D72693" w:rsidRPr="00743DF3" w:rsidRDefault="001A44CF" w:rsidP="000D33A4">
            <w:pPr>
              <w:pStyle w:val="Tabellentext"/>
              <w:tabs>
                <w:tab w:val="left" w:pos="1110"/>
              </w:tabs>
            </w:pPr>
            <w:r>
              <w:t>PCI</w:t>
            </w:r>
            <w:r>
              <w:tab/>
            </w:r>
          </w:p>
        </w:tc>
        <w:tc>
          <w:tcPr>
            <w:tcW w:w="7857" w:type="dxa"/>
          </w:tcPr>
          <w:p w14:paraId="7BC2E1AB" w14:textId="77777777" w:rsidR="00D72693" w:rsidRPr="00743DF3" w:rsidRDefault="001A44CF" w:rsidP="004A2346">
            <w:pPr>
              <w:pStyle w:val="Tabellentext"/>
            </w:pPr>
            <w:r>
              <w:t>Perkutane Koronarintervention und Koronarangiographie</w:t>
            </w:r>
          </w:p>
        </w:tc>
      </w:tr>
      <w:tr w:rsidR="00D72693" w:rsidRPr="00743DF3" w14:paraId="777160B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DFFC5A" w14:textId="77777777" w:rsidR="00D72693" w:rsidRPr="00743DF3" w:rsidRDefault="001A44CF" w:rsidP="000D33A4">
            <w:pPr>
              <w:pStyle w:val="Tabellentext"/>
              <w:tabs>
                <w:tab w:val="left" w:pos="1110"/>
              </w:tabs>
            </w:pPr>
            <w:r>
              <w:t>PNEU</w:t>
            </w:r>
            <w:r>
              <w:tab/>
            </w:r>
          </w:p>
        </w:tc>
        <w:tc>
          <w:tcPr>
            <w:tcW w:w="7857" w:type="dxa"/>
          </w:tcPr>
          <w:p w14:paraId="11E0C850" w14:textId="77777777" w:rsidR="00D72693" w:rsidRPr="00743DF3" w:rsidRDefault="001A44CF" w:rsidP="004A2346">
            <w:pPr>
              <w:pStyle w:val="Tabellentext"/>
            </w:pPr>
            <w:r>
              <w:t>Ambulant erworben</w:t>
            </w:r>
            <w:r>
              <w:t>e Pneumonie</w:t>
            </w:r>
          </w:p>
        </w:tc>
      </w:tr>
      <w:tr w:rsidR="00D72693" w:rsidRPr="00743DF3" w14:paraId="11CECC4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397C9B5" w14:textId="77777777" w:rsidR="00D72693" w:rsidRPr="00743DF3" w:rsidRDefault="001A44CF" w:rsidP="000D33A4">
            <w:pPr>
              <w:pStyle w:val="Tabellentext"/>
              <w:tabs>
                <w:tab w:val="left" w:pos="1110"/>
              </w:tabs>
            </w:pPr>
            <w:r>
              <w:t>PNTX</w:t>
            </w:r>
            <w:r>
              <w:tab/>
            </w:r>
          </w:p>
        </w:tc>
        <w:tc>
          <w:tcPr>
            <w:tcW w:w="7857" w:type="dxa"/>
          </w:tcPr>
          <w:p w14:paraId="01220963" w14:textId="77777777" w:rsidR="00D72693" w:rsidRPr="00743DF3" w:rsidRDefault="001A44CF" w:rsidP="004A2346">
            <w:pPr>
              <w:pStyle w:val="Tabellentext"/>
            </w:pPr>
            <w:r>
              <w:t>Nieren- und Pankreas- (Nieren-) transplantation</w:t>
            </w:r>
          </w:p>
        </w:tc>
      </w:tr>
      <w:tr w:rsidR="00D72693" w:rsidRPr="00743DF3" w14:paraId="55B6B20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57F3A79" w14:textId="77777777" w:rsidR="00D72693" w:rsidRPr="00743DF3" w:rsidRDefault="001A44CF" w:rsidP="000D33A4">
            <w:pPr>
              <w:pStyle w:val="Tabellentext"/>
              <w:tabs>
                <w:tab w:val="left" w:pos="1110"/>
              </w:tabs>
            </w:pPr>
            <w:r>
              <w:t>SA_FRUEHREHA_HE</w:t>
            </w:r>
            <w:r>
              <w:tab/>
            </w:r>
          </w:p>
        </w:tc>
        <w:tc>
          <w:tcPr>
            <w:tcW w:w="7857" w:type="dxa"/>
          </w:tcPr>
          <w:p w14:paraId="3CF31D45" w14:textId="77777777" w:rsidR="00D72693" w:rsidRPr="00743DF3" w:rsidRDefault="001A44CF" w:rsidP="004A2346">
            <w:pPr>
              <w:pStyle w:val="Tabellentext"/>
            </w:pPr>
            <w:r>
              <w:t>Schlaganfall-Frührehabilitation (nur Hessen)</w:t>
            </w:r>
          </w:p>
        </w:tc>
      </w:tr>
    </w:tbl>
    <w:p w14:paraId="5CD8F888" w14:textId="77777777" w:rsidR="00C16F63" w:rsidRDefault="00C16F63">
      <w:pPr>
        <w:sectPr w:rsidR="00C16F63" w:rsidSect="00D72693">
          <w:headerReference w:type="even" r:id="rId43"/>
          <w:headerReference w:type="default" r:id="rId44"/>
          <w:footerReference w:type="even" r:id="rId45"/>
          <w:footerReference w:type="default" r:id="rId46"/>
          <w:headerReference w:type="first" r:id="rId47"/>
          <w:footerReference w:type="first" r:id="rId48"/>
          <w:pgSz w:w="11906" w:h="16838"/>
          <w:pgMar w:top="1134" w:right="1418" w:bottom="1134" w:left="1418" w:header="567" w:footer="737" w:gutter="0"/>
          <w:cols w:space="708"/>
          <w:docGrid w:linePitch="360"/>
        </w:sectPr>
      </w:pPr>
    </w:p>
    <w:p w14:paraId="0AC35D84" w14:textId="77777777" w:rsidR="006D1B0D" w:rsidRDefault="001A44CF" w:rsidP="00CB49A6">
      <w:pPr>
        <w:pStyle w:val="berschrift1ohneGliederung"/>
      </w:pPr>
      <w:bookmarkStart w:id="24" w:name="_Toc38892292"/>
      <w:r w:rsidRPr="00CB49A6">
        <w:lastRenderedPageBreak/>
        <w:t>Anhang</w:t>
      </w:r>
      <w:r>
        <w:t xml:space="preserve"> I</w:t>
      </w:r>
      <w:r>
        <w:t>I</w:t>
      </w:r>
      <w:r>
        <w:t>: Listen</w:t>
      </w:r>
      <w:bookmarkEnd w:id="24"/>
    </w:p>
    <w:p w14:paraId="03E737D8" w14:textId="77777777" w:rsidR="008251A1" w:rsidRPr="008251A1" w:rsidRDefault="001A44CF" w:rsidP="008251A1">
      <w:pPr>
        <w:rPr>
          <w:szCs w:val="20"/>
        </w:rPr>
      </w:pPr>
      <w:r>
        <w:rPr>
          <w:szCs w:val="20"/>
        </w:rPr>
        <w:t>Keine Listen in Verwendung.</w:t>
      </w:r>
    </w:p>
    <w:p w14:paraId="5856175C" w14:textId="77777777" w:rsidR="00C16F63" w:rsidRDefault="00C16F63">
      <w:pPr>
        <w:sectPr w:rsidR="00C16F63" w:rsidSect="00512E87">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79CAFF9B" w14:textId="77777777" w:rsidR="00AB192A" w:rsidRPr="00466442" w:rsidRDefault="001A44CF" w:rsidP="00466442">
      <w:pPr>
        <w:pStyle w:val="berschrift1ohneGliederung"/>
      </w:pPr>
      <w:bookmarkStart w:id="25" w:name="_Toc38892293"/>
      <w:r w:rsidRPr="00466442">
        <w:lastRenderedPageBreak/>
        <w:t>Anhang</w:t>
      </w:r>
      <w:r>
        <w:t xml:space="preserve"> I</w:t>
      </w:r>
      <w:r>
        <w:t>I</w:t>
      </w:r>
      <w:r>
        <w:t>I</w:t>
      </w:r>
      <w:r w:rsidRPr="00466442">
        <w:t xml:space="preserve">: </w:t>
      </w:r>
      <w:r>
        <w:t>Vorberechnungen</w:t>
      </w:r>
      <w:bookmarkEnd w:id="25"/>
    </w:p>
    <w:p w14:paraId="7BBCDFAE" w14:textId="77777777" w:rsidR="0020484F" w:rsidRPr="00A36F56" w:rsidRDefault="001A44CF" w:rsidP="00AF1BDA">
      <w:r>
        <w:t>Keine Vorberechnungen in Verwendung.</w:t>
      </w:r>
    </w:p>
    <w:p w14:paraId="17DE1884" w14:textId="77777777" w:rsidR="00C16F63" w:rsidRDefault="00C16F63">
      <w:pPr>
        <w:sectPr w:rsidR="00C16F63" w:rsidSect="00F0685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3E5F2EA2" w14:textId="77777777" w:rsidR="00AB192A" w:rsidRPr="00466442" w:rsidRDefault="001A44CF" w:rsidP="00466442">
      <w:pPr>
        <w:pStyle w:val="berschrift1ohneGliederung"/>
      </w:pPr>
      <w:bookmarkStart w:id="26" w:name="_Toc38892294"/>
      <w:r w:rsidRPr="00466442">
        <w:lastRenderedPageBreak/>
        <w:t>Anhang</w:t>
      </w:r>
      <w:r>
        <w:t xml:space="preserve"> IV</w:t>
      </w:r>
      <w:r w:rsidRPr="00466442">
        <w:t xml:space="preserve">: </w:t>
      </w:r>
      <w:r w:rsidRPr="00466442">
        <w:t>Funktionen</w:t>
      </w:r>
      <w:bookmarkEnd w:id="26"/>
    </w:p>
    <w:p w14:paraId="648CDCE8" w14:textId="77777777" w:rsidR="00AB192A" w:rsidRPr="00A36F56" w:rsidRDefault="001A44CF" w:rsidP="00AF1BDA">
      <w:r>
        <w:t>Keine Funktionen in Verwendung.</w:t>
      </w:r>
    </w:p>
    <w:p w14:paraId="0B03AB3E" w14:textId="77777777" w:rsidR="00C16F63" w:rsidRDefault="00C16F63">
      <w:pPr>
        <w:sectPr w:rsidR="00C16F63" w:rsidSect="00E3307C">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26CD1FC6" w14:textId="77777777" w:rsidR="00D6289D" w:rsidRDefault="001A44CF" w:rsidP="00D6289D">
      <w:pPr>
        <w:pStyle w:val="berschrift1ohneGliederung"/>
      </w:pPr>
      <w:bookmarkStart w:id="27" w:name="_Toc38892295"/>
      <w:r w:rsidRPr="00CB49A6">
        <w:lastRenderedPageBreak/>
        <w:t>Anhang</w:t>
      </w:r>
      <w:r>
        <w:t xml:space="preserve"> V</w:t>
      </w:r>
      <w:r>
        <w:t xml:space="preserve">: </w:t>
      </w:r>
      <w:r>
        <w:t xml:space="preserve">Historie der </w:t>
      </w:r>
      <w:r w:rsidRPr="00C01860">
        <w:t>Auffälligkeitskriterien</w:t>
      </w:r>
      <w:bookmarkEnd w:id="27"/>
    </w:p>
    <w:p w14:paraId="2648B5E4" w14:textId="77777777" w:rsidR="001E51A9" w:rsidRPr="001E51A9" w:rsidRDefault="001A44CF" w:rsidP="001E51A9">
      <w:r>
        <w:t>Ab dem Erfassungsjahr 2019 erfolgt die Zuordnung der Fälle zum jeweiligen Auswertungsjahr nicht mehr nach dem Aufnahme-, sondern nach dem En</w:t>
      </w:r>
      <w:r>
        <w:t xml:space="preserve">tlassdatum. Aufgrund dieser Umstellung der Auswertungssystematik ist für das EJ 2019 eine Übergangsregelung notwendig, um die doppelte Berücksichtigung von Patientinnen und Patienten, die bereits im EJ 2018 ausgewertet wurden, zu vermeiden. Die Auswertung </w:t>
      </w:r>
      <w:r>
        <w:t>zum EJ 2019 berücksichtigt deshalb nur Patientinnen und Patienten, die in 2019 aufgenommen und in 2019 entlassen wurden (d. h. Überliegerfälle sind nicht enthalten).</w:t>
      </w:r>
      <w:r>
        <w:br/>
      </w:r>
      <w:r>
        <w:br/>
        <w:t>Da nicht ausgeschlossen werden kann, dass die fehlende Berücksichtigung der Überliegerfäl</w:t>
      </w:r>
      <w:r>
        <w:t>le die Zusammensetzung der betrachteten Patienten-Grundgesamtheit der Auffälligkeitskriterien relevant beeinflusst, sind die Ergebnisse der Auffälligkeitskriterien des EJ 2019 mit den Ergebnissen des Vorjahres als eingeschränkt vergleichbar einzustufen. Au</w:t>
      </w:r>
      <w:r>
        <w:t>sgenommen sind hierbei jedoch die Auffälligkeitskriterien zur Unter- und Überdokumentation sowie zum Minimaldatensatz (MDS). Liegen bei einem Auffälligkeitskriterium weitere Gründe für die Einschränkung der Vergleichbarkeit vor, sind diese in der Spalte „E</w:t>
      </w:r>
      <w:r>
        <w:t>rläuterung“ erwähnt.</w:t>
      </w:r>
      <w:r>
        <w:br/>
      </w:r>
    </w:p>
    <w:p w14:paraId="4E769FD4" w14:textId="77777777" w:rsidR="00C0533D" w:rsidRPr="005D6C32" w:rsidRDefault="001A44CF"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753798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7DE641A" w14:textId="77777777" w:rsidR="0057694E" w:rsidRPr="009E2B0C" w:rsidRDefault="001A44CF"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69B31C59" w14:textId="77777777" w:rsidR="0057694E" w:rsidRDefault="001A44CF" w:rsidP="004A2346">
            <w:pPr>
              <w:pStyle w:val="Tabellenkopf"/>
            </w:pPr>
            <w:r>
              <w:t>Anpassung im Vergleich zum Vorjahr</w:t>
            </w:r>
          </w:p>
        </w:tc>
      </w:tr>
      <w:tr w:rsidR="0057694E" w:rsidRPr="009E2B0C" w14:paraId="15D9F23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786AA2F5" w14:textId="30FA1C0F" w:rsidR="0057694E" w:rsidRPr="009913D0" w:rsidRDefault="002620D2" w:rsidP="004A2346">
            <w:pPr>
              <w:pStyle w:val="Tabellenkopf"/>
            </w:pPr>
            <w:del w:id="28" w:author="IQTIG" w:date="2020-04-27T15:01:00Z">
              <w:r>
                <w:delText>AK-</w:delText>
              </w:r>
            </w:del>
            <w:r w:rsidR="001A44CF">
              <w:t>ID</w:t>
            </w:r>
          </w:p>
        </w:tc>
        <w:tc>
          <w:tcPr>
            <w:tcW w:w="4488" w:type="dxa"/>
            <w:tcBorders>
              <w:top w:val="single" w:sz="4" w:space="0" w:color="A6A6A6" w:themeColor="background1" w:themeShade="A6"/>
            </w:tcBorders>
          </w:tcPr>
          <w:p w14:paraId="2DFA8C90" w14:textId="77777777" w:rsidR="0057694E" w:rsidRDefault="001A44CF" w:rsidP="004A2346">
            <w:pPr>
              <w:pStyle w:val="Tabellenkopf"/>
            </w:pPr>
            <w:r>
              <w:t>AK</w:t>
            </w:r>
            <w:r>
              <w:t>-Bezeichnung</w:t>
            </w:r>
          </w:p>
        </w:tc>
        <w:tc>
          <w:tcPr>
            <w:tcW w:w="992" w:type="dxa"/>
            <w:tcBorders>
              <w:top w:val="single" w:sz="4" w:space="0" w:color="A6A6A6" w:themeColor="background1" w:themeShade="A6"/>
            </w:tcBorders>
          </w:tcPr>
          <w:p w14:paraId="7FEF3804" w14:textId="77777777" w:rsidR="0057694E" w:rsidRDefault="001A44CF" w:rsidP="00D74506">
            <w:pPr>
              <w:pStyle w:val="Tabellenkopf"/>
            </w:pPr>
            <w:r>
              <w:t>Referenzbereich</w:t>
            </w:r>
          </w:p>
        </w:tc>
        <w:tc>
          <w:tcPr>
            <w:tcW w:w="851" w:type="dxa"/>
            <w:tcBorders>
              <w:top w:val="single" w:sz="4" w:space="0" w:color="A6A6A6" w:themeColor="background1" w:themeShade="A6"/>
            </w:tcBorders>
          </w:tcPr>
          <w:p w14:paraId="1744EB24" w14:textId="77777777" w:rsidR="0057694E" w:rsidRDefault="001A44CF" w:rsidP="00D74506">
            <w:pPr>
              <w:pStyle w:val="Tabellenkopf"/>
            </w:pPr>
            <w:r>
              <w:t>Rechenregel</w:t>
            </w:r>
          </w:p>
        </w:tc>
        <w:tc>
          <w:tcPr>
            <w:tcW w:w="1984" w:type="dxa"/>
            <w:tcBorders>
              <w:top w:val="single" w:sz="4" w:space="0" w:color="A6A6A6" w:themeColor="background1" w:themeShade="A6"/>
            </w:tcBorders>
          </w:tcPr>
          <w:p w14:paraId="49FD76F4" w14:textId="77777777" w:rsidR="0057694E" w:rsidRDefault="001A44CF" w:rsidP="004A2346">
            <w:pPr>
              <w:pStyle w:val="Tabellenkopf"/>
            </w:pPr>
            <w:r>
              <w:t>Vergleichbarkeit mit Vorjahresergebnissen</w:t>
            </w:r>
          </w:p>
        </w:tc>
        <w:tc>
          <w:tcPr>
            <w:tcW w:w="4789" w:type="dxa"/>
            <w:tcBorders>
              <w:top w:val="single" w:sz="4" w:space="0" w:color="A6A6A6" w:themeColor="background1" w:themeShade="A6"/>
            </w:tcBorders>
          </w:tcPr>
          <w:p w14:paraId="1BC9554B" w14:textId="77777777" w:rsidR="0057694E" w:rsidRDefault="001A44CF" w:rsidP="004A2346">
            <w:pPr>
              <w:pStyle w:val="Tabellenkopf"/>
            </w:pPr>
            <w:r>
              <w:t>Erläuterung</w:t>
            </w:r>
          </w:p>
        </w:tc>
      </w:tr>
      <w:tr w:rsidR="0057694E" w:rsidRPr="00743DF3" w14:paraId="1A99A13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52EFFC0" w14:textId="77777777" w:rsidR="0057694E" w:rsidRPr="00743DF3" w:rsidRDefault="001A44CF" w:rsidP="0057694E">
            <w:pPr>
              <w:pStyle w:val="Tabellentext"/>
            </w:pPr>
            <w:r>
              <w:t>850339</w:t>
            </w:r>
            <w:r w:rsidRPr="00FE3E4B">
              <w:rPr>
                <w:color w:val="FF0000"/>
              </w:rPr>
              <w:t xml:space="preserve"> </w:t>
            </w:r>
          </w:p>
        </w:tc>
        <w:tc>
          <w:tcPr>
            <w:tcW w:w="4488" w:type="dxa"/>
          </w:tcPr>
          <w:p w14:paraId="571650AD" w14:textId="77777777" w:rsidR="0057694E" w:rsidRPr="00743DF3" w:rsidRDefault="001A44CF" w:rsidP="0057694E">
            <w:pPr>
              <w:pStyle w:val="Tabellentext"/>
            </w:pPr>
            <w:r>
              <w:t>Häufige Angabe 'kein Eingriff an der Sonde' bei gleichzeitiger Dokumentation von Sondenproblemen</w:t>
            </w:r>
          </w:p>
        </w:tc>
        <w:tc>
          <w:tcPr>
            <w:tcW w:w="992" w:type="dxa"/>
          </w:tcPr>
          <w:p w14:paraId="0E21D438" w14:textId="77777777" w:rsidR="0057694E" w:rsidRPr="0057694E" w:rsidRDefault="001A44CF" w:rsidP="0057694E">
            <w:pPr>
              <w:pStyle w:val="Tabellentext"/>
              <w:rPr>
                <w:rFonts w:asciiTheme="minorHAnsi" w:hAnsiTheme="minorHAnsi" w:cstheme="minorHAnsi"/>
              </w:rPr>
            </w:pPr>
            <w:r>
              <w:rPr>
                <w:rFonts w:cs="Calibri"/>
              </w:rPr>
              <w:t>Nein</w:t>
            </w:r>
          </w:p>
        </w:tc>
        <w:tc>
          <w:tcPr>
            <w:tcW w:w="851" w:type="dxa"/>
          </w:tcPr>
          <w:p w14:paraId="42D713E1" w14:textId="77777777" w:rsidR="0057694E" w:rsidRPr="0057694E" w:rsidRDefault="001A44CF"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02266AB" w14:textId="77777777" w:rsidR="0057694E" w:rsidRPr="0057694E" w:rsidRDefault="001A44CF"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2C99658" w14:textId="77777777" w:rsidR="0057694E" w:rsidRPr="0057694E" w:rsidRDefault="001A44CF" w:rsidP="007B6F69">
            <w:pPr>
              <w:pStyle w:val="CodeOhneSilbentrennung"/>
              <w:rPr>
                <w:rFonts w:asciiTheme="minorHAnsi" w:hAnsiTheme="minorHAnsi" w:cstheme="minorHAnsi"/>
              </w:rPr>
            </w:pPr>
            <w:r>
              <w:rPr>
                <w:rFonts w:ascii="Calibri" w:hAnsi="Calibri" w:cs="Calibri"/>
              </w:rPr>
              <w:t>Aufgrund der Änderung der Rechenregeln (Schlüsselerweiterung der Datenfelder zur Dokumentation der Sondenprobleme um die Kat</w:t>
            </w:r>
            <w:r>
              <w:rPr>
                <w:rFonts w:ascii="Calibri" w:hAnsi="Calibri" w:cs="Calibri"/>
              </w:rPr>
              <w:t>egorien: 10 = Rückruf/Sicherheitswarnung und 11 = wachstumsbedingte Sondenrevision) sind die Ergebnisse des Jahres 2019 mit den Werten des Vorjahres eingeschränkt vergleichbar.</w:t>
            </w:r>
          </w:p>
        </w:tc>
      </w:tr>
      <w:tr w:rsidR="0057694E" w:rsidRPr="00743DF3" w14:paraId="60FF7F9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2CA5608" w14:textId="77777777" w:rsidR="0057694E" w:rsidRPr="00743DF3" w:rsidRDefault="001A44CF" w:rsidP="0057694E">
            <w:pPr>
              <w:pStyle w:val="Tabellentext"/>
            </w:pPr>
            <w:r>
              <w:t>813074</w:t>
            </w:r>
            <w:r w:rsidRPr="00FE3E4B">
              <w:rPr>
                <w:color w:val="FF0000"/>
              </w:rPr>
              <w:t xml:space="preserve"> </w:t>
            </w:r>
          </w:p>
        </w:tc>
        <w:tc>
          <w:tcPr>
            <w:tcW w:w="4488" w:type="dxa"/>
          </w:tcPr>
          <w:p w14:paraId="77533A55" w14:textId="77777777" w:rsidR="0057694E" w:rsidRPr="00743DF3" w:rsidRDefault="001A44CF" w:rsidP="0057694E">
            <w:pPr>
              <w:pStyle w:val="Tabellentext"/>
            </w:pPr>
            <w:r>
              <w:t>Unterdokumentation von GKV-Patientinnen und GKV-Patienten</w:t>
            </w:r>
          </w:p>
        </w:tc>
        <w:tc>
          <w:tcPr>
            <w:tcW w:w="992" w:type="dxa"/>
          </w:tcPr>
          <w:p w14:paraId="4EF1CF61" w14:textId="77777777" w:rsidR="0057694E" w:rsidRPr="0057694E" w:rsidRDefault="001A44CF" w:rsidP="0057694E">
            <w:pPr>
              <w:pStyle w:val="Tabellentext"/>
              <w:rPr>
                <w:rFonts w:asciiTheme="minorHAnsi" w:hAnsiTheme="minorHAnsi" w:cstheme="minorHAnsi"/>
              </w:rPr>
            </w:pPr>
            <w:r>
              <w:rPr>
                <w:rFonts w:cs="Calibri"/>
              </w:rPr>
              <w:t>Nein</w:t>
            </w:r>
          </w:p>
        </w:tc>
        <w:tc>
          <w:tcPr>
            <w:tcW w:w="851" w:type="dxa"/>
          </w:tcPr>
          <w:p w14:paraId="2DADA9DC" w14:textId="77777777" w:rsidR="0057694E" w:rsidRPr="0057694E" w:rsidRDefault="001A44C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A5A2CCB" w14:textId="77777777" w:rsidR="0057694E" w:rsidRPr="0057694E" w:rsidRDefault="001A44CF" w:rsidP="007B6F69">
            <w:pPr>
              <w:pStyle w:val="CodeOhneSilbentrennung"/>
              <w:rPr>
                <w:rFonts w:asciiTheme="minorHAnsi" w:hAnsiTheme="minorHAnsi" w:cstheme="minorHAnsi"/>
              </w:rPr>
            </w:pPr>
            <w:r>
              <w:rPr>
                <w:rFonts w:ascii="Calibri" w:hAnsi="Calibri" w:cs="Calibri"/>
              </w:rPr>
              <w:t>Vergleichbar</w:t>
            </w:r>
          </w:p>
        </w:tc>
        <w:tc>
          <w:tcPr>
            <w:tcW w:w="4789" w:type="dxa"/>
          </w:tcPr>
          <w:p w14:paraId="707559B6" w14:textId="77777777" w:rsidR="0057694E" w:rsidRPr="0057694E" w:rsidRDefault="001A44CF" w:rsidP="007B6F69">
            <w:pPr>
              <w:pStyle w:val="CodeOhneSilbentrennung"/>
              <w:rPr>
                <w:rFonts w:asciiTheme="minorHAnsi" w:hAnsiTheme="minorHAnsi" w:cstheme="minorHAnsi"/>
              </w:rPr>
            </w:pPr>
            <w:r>
              <w:rPr>
                <w:rFonts w:ascii="Calibri" w:hAnsi="Calibri" w:cs="Calibri"/>
              </w:rPr>
              <w:t>-</w:t>
            </w:r>
          </w:p>
        </w:tc>
      </w:tr>
      <w:tr w:rsidR="0057694E" w:rsidRPr="00743DF3" w14:paraId="55CFDF8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4CEDA63" w14:textId="77777777" w:rsidR="0057694E" w:rsidRPr="00743DF3" w:rsidRDefault="001A44CF" w:rsidP="0057694E">
            <w:pPr>
              <w:pStyle w:val="Tabellentext"/>
            </w:pPr>
            <w:r>
              <w:t>850167</w:t>
            </w:r>
            <w:r w:rsidRPr="00FE3E4B">
              <w:rPr>
                <w:color w:val="FF0000"/>
              </w:rPr>
              <w:t xml:space="preserve"> </w:t>
            </w:r>
          </w:p>
        </w:tc>
        <w:tc>
          <w:tcPr>
            <w:tcW w:w="4488" w:type="dxa"/>
          </w:tcPr>
          <w:p w14:paraId="4E9CDE95" w14:textId="77777777" w:rsidR="0057694E" w:rsidRPr="00743DF3" w:rsidRDefault="001A44CF" w:rsidP="0057694E">
            <w:pPr>
              <w:pStyle w:val="Tabellentext"/>
            </w:pPr>
            <w:r>
              <w:t>Auffälligkeitskriterium zur Überdokumentation</w:t>
            </w:r>
          </w:p>
        </w:tc>
        <w:tc>
          <w:tcPr>
            <w:tcW w:w="992" w:type="dxa"/>
          </w:tcPr>
          <w:p w14:paraId="7313D311" w14:textId="77777777" w:rsidR="0057694E" w:rsidRPr="0057694E" w:rsidRDefault="001A44CF" w:rsidP="0057694E">
            <w:pPr>
              <w:pStyle w:val="Tabellentext"/>
              <w:rPr>
                <w:rFonts w:asciiTheme="minorHAnsi" w:hAnsiTheme="minorHAnsi" w:cstheme="minorHAnsi"/>
              </w:rPr>
            </w:pPr>
            <w:r>
              <w:rPr>
                <w:rFonts w:cs="Calibri"/>
              </w:rPr>
              <w:t>Nein</w:t>
            </w:r>
          </w:p>
        </w:tc>
        <w:tc>
          <w:tcPr>
            <w:tcW w:w="851" w:type="dxa"/>
          </w:tcPr>
          <w:p w14:paraId="5A952451" w14:textId="77777777" w:rsidR="0057694E" w:rsidRPr="0057694E" w:rsidRDefault="001A44C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69F1C0E" w14:textId="77777777" w:rsidR="0057694E" w:rsidRPr="0057694E" w:rsidRDefault="001A44CF" w:rsidP="007B6F69">
            <w:pPr>
              <w:pStyle w:val="CodeOhneSilbentrennung"/>
              <w:rPr>
                <w:rFonts w:asciiTheme="minorHAnsi" w:hAnsiTheme="minorHAnsi" w:cstheme="minorHAnsi"/>
              </w:rPr>
            </w:pPr>
            <w:r>
              <w:rPr>
                <w:rFonts w:ascii="Calibri" w:hAnsi="Calibri" w:cs="Calibri"/>
              </w:rPr>
              <w:t>Vergleichbar</w:t>
            </w:r>
          </w:p>
        </w:tc>
        <w:tc>
          <w:tcPr>
            <w:tcW w:w="4789" w:type="dxa"/>
          </w:tcPr>
          <w:p w14:paraId="41041CC1" w14:textId="77777777" w:rsidR="0057694E" w:rsidRPr="0057694E" w:rsidRDefault="001A44CF" w:rsidP="007B6F69">
            <w:pPr>
              <w:pStyle w:val="CodeOhneSilbentrennung"/>
              <w:rPr>
                <w:rFonts w:asciiTheme="minorHAnsi" w:hAnsiTheme="minorHAnsi" w:cstheme="minorHAnsi"/>
              </w:rPr>
            </w:pPr>
            <w:r>
              <w:rPr>
                <w:rFonts w:ascii="Calibri" w:hAnsi="Calibri" w:cs="Calibri"/>
              </w:rPr>
              <w:t>-</w:t>
            </w:r>
          </w:p>
        </w:tc>
      </w:tr>
      <w:tr w:rsidR="0057694E" w:rsidRPr="00743DF3" w14:paraId="7C99275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2BECF21" w14:textId="77777777" w:rsidR="0057694E" w:rsidRPr="00743DF3" w:rsidRDefault="001A44CF" w:rsidP="0057694E">
            <w:pPr>
              <w:pStyle w:val="Tabellentext"/>
            </w:pPr>
            <w:r>
              <w:t>850219</w:t>
            </w:r>
            <w:r w:rsidRPr="00FE3E4B">
              <w:rPr>
                <w:color w:val="FF0000"/>
              </w:rPr>
              <w:t xml:space="preserve"> </w:t>
            </w:r>
          </w:p>
        </w:tc>
        <w:tc>
          <w:tcPr>
            <w:tcW w:w="4488" w:type="dxa"/>
          </w:tcPr>
          <w:p w14:paraId="0D1CE85A" w14:textId="77777777" w:rsidR="0057694E" w:rsidRPr="00743DF3" w:rsidRDefault="001A44CF" w:rsidP="0057694E">
            <w:pPr>
              <w:pStyle w:val="Tabellentext"/>
            </w:pPr>
            <w:r>
              <w:t>Auffälligkeitskriterium zum Minimaldatensatz (MDS)</w:t>
            </w:r>
          </w:p>
        </w:tc>
        <w:tc>
          <w:tcPr>
            <w:tcW w:w="992" w:type="dxa"/>
          </w:tcPr>
          <w:p w14:paraId="290A837D" w14:textId="77777777" w:rsidR="0057694E" w:rsidRPr="0057694E" w:rsidRDefault="001A44CF" w:rsidP="0057694E">
            <w:pPr>
              <w:pStyle w:val="Tabellentext"/>
              <w:rPr>
                <w:rFonts w:asciiTheme="minorHAnsi" w:hAnsiTheme="minorHAnsi" w:cstheme="minorHAnsi"/>
              </w:rPr>
            </w:pPr>
            <w:r>
              <w:rPr>
                <w:rFonts w:cs="Calibri"/>
              </w:rPr>
              <w:t>Nein</w:t>
            </w:r>
          </w:p>
        </w:tc>
        <w:tc>
          <w:tcPr>
            <w:tcW w:w="851" w:type="dxa"/>
          </w:tcPr>
          <w:p w14:paraId="13630E22" w14:textId="77777777" w:rsidR="0057694E" w:rsidRPr="0057694E" w:rsidRDefault="001A44C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A21D8E9" w14:textId="77777777" w:rsidR="0057694E" w:rsidRPr="0057694E" w:rsidRDefault="001A44CF" w:rsidP="007B6F69">
            <w:pPr>
              <w:pStyle w:val="CodeOhneSilbentrennung"/>
              <w:rPr>
                <w:rFonts w:asciiTheme="minorHAnsi" w:hAnsiTheme="minorHAnsi" w:cstheme="minorHAnsi"/>
              </w:rPr>
            </w:pPr>
            <w:r>
              <w:rPr>
                <w:rFonts w:ascii="Calibri" w:hAnsi="Calibri" w:cs="Calibri"/>
              </w:rPr>
              <w:t>Vergleichbar</w:t>
            </w:r>
          </w:p>
        </w:tc>
        <w:tc>
          <w:tcPr>
            <w:tcW w:w="4789" w:type="dxa"/>
          </w:tcPr>
          <w:p w14:paraId="5F8B4313" w14:textId="77777777" w:rsidR="0057694E" w:rsidRPr="0057694E" w:rsidRDefault="001A44CF" w:rsidP="007B6F69">
            <w:pPr>
              <w:pStyle w:val="CodeOhneSilbentrennung"/>
              <w:rPr>
                <w:rFonts w:asciiTheme="minorHAnsi" w:hAnsiTheme="minorHAnsi" w:cstheme="minorHAnsi"/>
              </w:rPr>
            </w:pPr>
            <w:r>
              <w:rPr>
                <w:rFonts w:ascii="Calibri" w:hAnsi="Calibri" w:cs="Calibri"/>
              </w:rPr>
              <w:t>-</w:t>
            </w:r>
          </w:p>
        </w:tc>
      </w:tr>
    </w:tbl>
    <w:p w14:paraId="1A86FC9D" w14:textId="77777777" w:rsidR="005D6C32" w:rsidRDefault="001A44CF" w:rsidP="00A36F56"/>
    <w:p w14:paraId="4795DBF1" w14:textId="77777777" w:rsidR="00C0533D" w:rsidRDefault="001A44CF"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160AB055"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5B237C46" w14:textId="0613290B" w:rsidR="005D6C32" w:rsidRPr="009E2B0C" w:rsidRDefault="002620D2" w:rsidP="00BD71D2">
            <w:pPr>
              <w:pStyle w:val="Tabellenkopf"/>
            </w:pPr>
            <w:bookmarkStart w:id="29" w:name="_GoBack"/>
            <w:del w:id="30" w:author="IQTIG" w:date="2020-04-27T15:01:00Z">
              <w:r>
                <w:delText>AK-</w:delText>
              </w:r>
            </w:del>
            <w:bookmarkEnd w:id="29"/>
            <w:r w:rsidR="001A44CF">
              <w:t>ID</w:t>
            </w:r>
          </w:p>
        </w:tc>
        <w:tc>
          <w:tcPr>
            <w:tcW w:w="6662" w:type="dxa"/>
          </w:tcPr>
          <w:p w14:paraId="7B636D75" w14:textId="77777777" w:rsidR="005D6C32" w:rsidRPr="009E2B0C" w:rsidRDefault="001A44CF" w:rsidP="00BD71D2">
            <w:pPr>
              <w:pStyle w:val="Tabellenkopf"/>
            </w:pPr>
            <w:r>
              <w:t>AK</w:t>
            </w:r>
            <w:r>
              <w:t>-Bezeichnung</w:t>
            </w:r>
          </w:p>
        </w:tc>
        <w:tc>
          <w:tcPr>
            <w:tcW w:w="6095" w:type="dxa"/>
          </w:tcPr>
          <w:p w14:paraId="306B0E27" w14:textId="77777777" w:rsidR="005D6C32" w:rsidRPr="009E2B0C" w:rsidRDefault="001A44CF" w:rsidP="00BD71D2">
            <w:pPr>
              <w:pStyle w:val="Tabellenkopf"/>
            </w:pPr>
            <w:r>
              <w:t>Begründung für Streichung</w:t>
            </w:r>
          </w:p>
        </w:tc>
      </w:tr>
      <w:tr w:rsidR="005D6C32" w:rsidRPr="00743DF3" w14:paraId="78508DBA"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331B6F44" w14:textId="77777777" w:rsidR="005D6C32" w:rsidRPr="00743DF3" w:rsidRDefault="001A44CF" w:rsidP="005D6C32">
            <w:pPr>
              <w:pStyle w:val="Tabellentext"/>
            </w:pPr>
            <w:r>
              <w:t>850166</w:t>
            </w:r>
          </w:p>
        </w:tc>
        <w:tc>
          <w:tcPr>
            <w:tcW w:w="6662" w:type="dxa"/>
          </w:tcPr>
          <w:p w14:paraId="3E885AFF" w14:textId="77777777" w:rsidR="005D6C32" w:rsidRPr="00743DF3" w:rsidRDefault="001A44CF" w:rsidP="005D6C32">
            <w:pPr>
              <w:pStyle w:val="Tabellentext"/>
            </w:pPr>
            <w:r>
              <w:t>Auffälligkeitskriterium zur Unterdokumentation</w:t>
            </w:r>
          </w:p>
        </w:tc>
        <w:tc>
          <w:tcPr>
            <w:tcW w:w="6095" w:type="dxa"/>
          </w:tcPr>
          <w:p w14:paraId="1017B391" w14:textId="77777777" w:rsidR="005D6C32" w:rsidRPr="00743DF3" w:rsidRDefault="001A44CF"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455A006C" w14:textId="77777777" w:rsidR="005D6C32" w:rsidRDefault="001A44CF" w:rsidP="00A36F56"/>
    <w:sectPr w:rsidR="005D6C32" w:rsidSect="00FB2C83">
      <w:headerReference w:type="default" r:id="rId67"/>
      <w:footerReference w:type="default" r:id="rId6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BAF69" w14:textId="77777777" w:rsidR="001A44CF" w:rsidRDefault="001A44CF" w:rsidP="00EC7661">
      <w:pPr>
        <w:spacing w:after="0"/>
      </w:pPr>
      <w:r>
        <w:separator/>
      </w:r>
    </w:p>
  </w:endnote>
  <w:endnote w:type="continuationSeparator" w:id="0">
    <w:p w14:paraId="4D319670" w14:textId="77777777" w:rsidR="001A44CF" w:rsidRDefault="001A44CF"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90A73" w14:textId="6255BCC0"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1A44CF">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A44CF">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3013" w14:textId="77777777" w:rsidR="00B71823" w:rsidRDefault="001A44CF">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F5031" w14:textId="77777777" w:rsidR="00B71823" w:rsidRDefault="001A44CF">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F65CD" w14:textId="65C681F4" w:rsidR="003473BE"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349A9" w14:textId="77777777" w:rsidR="00B71823" w:rsidRDefault="001A44CF">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14DDA" w14:textId="77777777" w:rsidR="00234F7F" w:rsidRDefault="001A44CF">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99CE" w14:textId="0A0400BC" w:rsidR="00257C02" w:rsidRPr="00652525" w:rsidRDefault="001A44CF" w:rsidP="00652525">
    <w:pPr>
      <w:pStyle w:val="Fuzeile"/>
    </w:pPr>
    <w:r>
      <w:t xml:space="preserve">© IQTIG </w:t>
    </w:r>
    <w:r>
      <w:fldChar w:fldCharType="begin"/>
    </w:r>
    <w:r>
      <w:instrText>DA</w:instrText>
    </w:r>
    <w:r>
      <w:instrText>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5090C" w14:textId="77777777" w:rsidR="00234F7F" w:rsidRDefault="001A44CF">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C5FF" w14:textId="77777777" w:rsidR="00234F7F" w:rsidRDefault="001A44CF">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058FD" w14:textId="30ADA030" w:rsidR="00257C02" w:rsidRPr="00652525" w:rsidRDefault="001A44CF"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B2932" w14:textId="77777777" w:rsidR="00234F7F" w:rsidRDefault="001A44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E6DD9" w14:textId="77777777" w:rsidR="00B71823" w:rsidRDefault="001A44CF">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571C8" w14:textId="77777777" w:rsidR="006B3B8A" w:rsidRDefault="001A44CF">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2F7D2" w14:textId="6D886026" w:rsidR="00482B9B"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w:instrText>
    </w:r>
    <w:r>
      <w:instrText xml:space="preserve">MAT </w:instrText>
    </w:r>
    <w:r>
      <w:fldChar w:fldCharType="separate"/>
    </w:r>
    <w:r>
      <w:rPr>
        <w:noProof/>
      </w:rPr>
      <w:t>16</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EE0D2" w14:textId="77777777" w:rsidR="006B3B8A" w:rsidRDefault="001A44CF">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2C2C7" w14:textId="77777777" w:rsidR="006E1197" w:rsidRDefault="001A44CF">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D3CBC" w14:textId="46216BE1" w:rsidR="00CF528F"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5FBE" w14:textId="77777777" w:rsidR="006E1197" w:rsidRDefault="001A44CF">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EF1AE" w14:textId="77777777" w:rsidR="008379C3" w:rsidRDefault="001A44CF">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74C6" w14:textId="32265D1C" w:rsidR="00102A6F"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272CB" w14:textId="77777777" w:rsidR="008379C3" w:rsidRDefault="001A44CF">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2818A" w14:textId="40F98BA6" w:rsidR="00257C02" w:rsidRPr="00652525" w:rsidRDefault="001A44CF"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FCA4E" w14:textId="482B908B" w:rsidR="003473BE"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9AC5" w14:textId="77777777" w:rsidR="00B71823" w:rsidRDefault="001A44C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3DE15" w14:textId="77777777" w:rsidR="00B71823" w:rsidRDefault="001A44CF">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66415" w14:textId="17D54D56" w:rsidR="003473BE"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E824E" w14:textId="77777777" w:rsidR="00B71823" w:rsidRDefault="001A44CF">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4039F" w14:textId="77777777" w:rsidR="00B71823" w:rsidRDefault="001A44CF">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891CD" w14:textId="1334A6CB" w:rsidR="003473BE" w:rsidRDefault="001A44CF">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0083F" w14:textId="77777777" w:rsidR="001A44CF" w:rsidRDefault="001A44CF" w:rsidP="00EC7661">
      <w:pPr>
        <w:spacing w:after="0"/>
      </w:pPr>
      <w:r>
        <w:separator/>
      </w:r>
    </w:p>
  </w:footnote>
  <w:footnote w:type="continuationSeparator" w:id="0">
    <w:p w14:paraId="1A918448" w14:textId="77777777" w:rsidR="001A44CF" w:rsidRDefault="001A44CF"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FFC9" w14:textId="77777777" w:rsidR="00CD505F" w:rsidRDefault="00CD505F" w:rsidP="00CD505F">
    <w:pPr>
      <w:pStyle w:val="Kopfzeile"/>
    </w:pPr>
    <w:r w:rsidRPr="006B3B8A">
      <w:t xml:space="preserve">Statistische Basisprüfung Auffälligkeitskriterien: Plausibilität und Vollzähligkeit nach </w:t>
    </w:r>
    <w:r>
      <w:t>QSKH-RL</w:t>
    </w:r>
  </w:p>
  <w:p w14:paraId="28377F9D" w14:textId="77777777" w:rsidR="00CD505F" w:rsidRDefault="00CD505F" w:rsidP="00CD505F">
    <w:pPr>
      <w:pStyle w:val="Kopfzeile"/>
    </w:pPr>
    <w:r>
      <w:t>09/3 - Herzschrittmacher-Revision/-Systemwechsel/-Explantation</w:t>
    </w:r>
  </w:p>
  <w:p w14:paraId="74276959" w14:textId="2B8806F9" w:rsidR="00907B99" w:rsidRPr="00CD505F" w:rsidRDefault="00CD505F" w:rsidP="00CD505F">
    <w:pPr>
      <w:pStyle w:val="Kopfzeile"/>
    </w:pPr>
    <w:r>
      <w:fldChar w:fldCharType="begin"/>
    </w:r>
    <w:r>
      <w:instrText xml:space="preserve"> STYLEREF  "Überschrift (Titelei)"</w:instrText>
    </w:r>
    <w:r>
      <w:fldChar w:fldCharType="separate"/>
    </w:r>
    <w:r w:rsidR="001A44CF">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FCCB1" w14:textId="77777777" w:rsidR="00B71823" w:rsidRDefault="001A44CF">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F836C" w14:textId="77777777" w:rsidR="00B71823" w:rsidRDefault="001A44CF">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B46D7" w14:textId="77777777" w:rsidR="00B71823" w:rsidRDefault="001A44CF" w:rsidP="003473BE">
    <w:pPr>
      <w:pStyle w:val="Kopfzeile"/>
    </w:pPr>
    <w:r w:rsidRPr="00B71823">
      <w:t xml:space="preserve">Statistische Basisprüfung Auffälligkeitskriterien: Plausibilität und Vollzähligkeit nach </w:t>
    </w:r>
    <w:r>
      <w:t>QSKH-RL</w:t>
    </w:r>
  </w:p>
  <w:p w14:paraId="4DC981BE" w14:textId="77777777" w:rsidR="003473BE" w:rsidRPr="00395622" w:rsidRDefault="001A44CF" w:rsidP="003473BE">
    <w:pPr>
      <w:pStyle w:val="Kopfzeile"/>
    </w:pPr>
    <w:r>
      <w:t>09/3</w:t>
    </w:r>
    <w:r w:rsidRPr="00395622">
      <w:t xml:space="preserve"> - </w:t>
    </w:r>
    <w:r>
      <w:t>Herzschrittmacher-Revision/-Systemwechsel/-Explantation</w:t>
    </w:r>
  </w:p>
  <w:p w14:paraId="4683357B" w14:textId="77777777" w:rsidR="003473BE" w:rsidRDefault="001A44CF">
    <w:pPr>
      <w:pStyle w:val="Kopfzeile"/>
    </w:pPr>
    <w:r>
      <w:t>850219: Auffälligkeitskriterium zum Minimaldatensatz (MDS)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5028" w14:textId="77777777" w:rsidR="00B71823" w:rsidRDefault="001A44CF">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04CC1" w14:textId="77777777" w:rsidR="00234F7F" w:rsidRDefault="001A44CF">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D432" w14:textId="77777777" w:rsidR="000B2554" w:rsidRDefault="001A44CF" w:rsidP="000B2554">
    <w:pPr>
      <w:pStyle w:val="Kopfzeile"/>
    </w:pPr>
    <w:r>
      <w:t>Statistische Basisprüfung Auffälligkeitskriterien: Plausibilität und Vollzähligkeit nach QSKH-RL</w:t>
    </w:r>
  </w:p>
  <w:p w14:paraId="2A8B2C0D" w14:textId="77777777" w:rsidR="00130B47" w:rsidRPr="00395622" w:rsidRDefault="001A44CF" w:rsidP="00130B47">
    <w:pPr>
      <w:pStyle w:val="Kopfzeile"/>
    </w:pPr>
    <w:r>
      <w:t>09/3</w:t>
    </w:r>
    <w:r w:rsidRPr="00395622">
      <w:t xml:space="preserve"> - </w:t>
    </w:r>
    <w:r>
      <w:t>Herzschrittmacher-Revision/-Systemwechsel/-Explantation</w:t>
    </w:r>
  </w:p>
  <w:p w14:paraId="3825B6CE" w14:textId="77777777" w:rsidR="00257C02" w:rsidRDefault="001A44CF">
    <w:pPr>
      <w:pStyle w:val="Kopfzeile"/>
    </w:pPr>
    <w:r>
      <w:t xml:space="preserve">Anhang </w:t>
    </w:r>
    <w:r>
      <w:t>I</w:t>
    </w:r>
    <w:r>
      <w:t xml:space="preserve">: </w:t>
    </w:r>
    <w:r>
      <w:t>Schlüssel (Spezifikation)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87971" w14:textId="77777777" w:rsidR="00234F7F" w:rsidRDefault="001A44CF">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EFDAA" w14:textId="77777777" w:rsidR="00234F7F" w:rsidRDefault="001A44CF">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3B080" w14:textId="77777777" w:rsidR="000B2554" w:rsidRDefault="001A44CF" w:rsidP="000B2554">
    <w:pPr>
      <w:pStyle w:val="Kopfzeile"/>
    </w:pPr>
    <w:r>
      <w:t>Statistische Basisprüfung Auffälligkeitskriterien: Plausibilität und Vollzähligkeit nach QSKH-RL</w:t>
    </w:r>
  </w:p>
  <w:p w14:paraId="5F96F5A4" w14:textId="77777777" w:rsidR="00130B47" w:rsidRPr="00395622" w:rsidRDefault="001A44CF" w:rsidP="00130B47">
    <w:pPr>
      <w:pStyle w:val="Kopfzeile"/>
    </w:pPr>
    <w:r>
      <w:t>09/3</w:t>
    </w:r>
    <w:r w:rsidRPr="00395622">
      <w:t xml:space="preserve"> - </w:t>
    </w:r>
    <w:r>
      <w:t>Herzschrittmacher-Revision/-Systemwechsel/-Explantation</w:t>
    </w:r>
  </w:p>
  <w:p w14:paraId="3D5A77EF" w14:textId="77777777" w:rsidR="00257C02" w:rsidRDefault="001A44CF">
    <w:pPr>
      <w:pStyle w:val="Kopfzeile"/>
    </w:pPr>
    <w:r>
      <w:t xml:space="preserve">Anhang </w:t>
    </w:r>
    <w:r>
      <w:t>I</w:t>
    </w:r>
    <w:r>
      <w:t xml:space="preserve">: </w:t>
    </w:r>
    <w:r>
      <w:t>Schlüssel (Spezifikation)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77E5A" w14:textId="77777777" w:rsidR="00234F7F" w:rsidRDefault="001A44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C481A" w14:textId="77777777" w:rsidR="00B71823" w:rsidRDefault="001A44CF">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1BC65" w14:textId="77777777" w:rsidR="006B3B8A" w:rsidRDefault="001A44CF">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E678D" w14:textId="77777777" w:rsidR="006B3B8A" w:rsidRDefault="001A44CF" w:rsidP="00482B9B">
    <w:pPr>
      <w:pStyle w:val="Kopfzeile"/>
    </w:pPr>
    <w:r w:rsidRPr="006B3B8A">
      <w:t xml:space="preserve">Statistische Basisprüfung Auffälligkeitskriterien: Plausibilität und Vollzähligkeit nach </w:t>
    </w:r>
    <w:r>
      <w:t>QSKH-RL</w:t>
    </w:r>
  </w:p>
  <w:p w14:paraId="2C875D26" w14:textId="77777777" w:rsidR="00482B9B" w:rsidRPr="00395622" w:rsidRDefault="001A44CF" w:rsidP="00482B9B">
    <w:pPr>
      <w:pStyle w:val="Kopfzeile"/>
    </w:pPr>
    <w:r>
      <w:t>09/3</w:t>
    </w:r>
    <w:r w:rsidRPr="00395622">
      <w:t xml:space="preserve"> - </w:t>
    </w:r>
    <w:r>
      <w:t>Herzschrittmacher-Revision/-Systemwechsel/-Explantation</w:t>
    </w:r>
  </w:p>
  <w:p w14:paraId="600D34DF" w14:textId="77777777" w:rsidR="00482B9B" w:rsidRDefault="001A44CF">
    <w:pPr>
      <w:pStyle w:val="Kopfzeile"/>
    </w:pPr>
    <w:r>
      <w:t>Anhang I</w:t>
    </w:r>
    <w:r>
      <w:t>I</w:t>
    </w:r>
    <w:r>
      <w:t>: Listen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D6B13" w14:textId="77777777" w:rsidR="006B3B8A" w:rsidRDefault="001A44CF">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7B00B" w14:textId="77777777" w:rsidR="006E1197" w:rsidRDefault="001A44CF">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31CA0" w14:textId="77777777" w:rsidR="00185410" w:rsidRDefault="001A44CF" w:rsidP="00CF528F">
    <w:pPr>
      <w:pStyle w:val="Kopfzeile"/>
    </w:pPr>
    <w:r w:rsidRPr="00185410">
      <w:t xml:space="preserve">Statistische Basisprüfung Auffälligkeitskriterien: Plausibilität und Vollzähligkeit nach </w:t>
    </w:r>
    <w:r>
      <w:t>QSKH-RL</w:t>
    </w:r>
  </w:p>
  <w:p w14:paraId="068DF3E8" w14:textId="77777777" w:rsidR="00CF528F" w:rsidRPr="00395622" w:rsidRDefault="001A44CF" w:rsidP="00CF528F">
    <w:pPr>
      <w:pStyle w:val="Kopfzeile"/>
    </w:pPr>
    <w:r>
      <w:t>09/3</w:t>
    </w:r>
    <w:r w:rsidRPr="00395622">
      <w:t xml:space="preserve"> - </w:t>
    </w:r>
    <w:r>
      <w:t>Herzschrittmacher-Revision/-Systemwechsel/-Explantation</w:t>
    </w:r>
  </w:p>
  <w:p w14:paraId="0ED2AD3A" w14:textId="77777777" w:rsidR="00CF528F" w:rsidRDefault="001A44CF" w:rsidP="00CF528F">
    <w:pPr>
      <w:pStyle w:val="Kopfzeile"/>
      <w:tabs>
        <w:tab w:val="left" w:pos="1941"/>
      </w:tabs>
    </w:pPr>
    <w:r>
      <w:t>Anhang I</w:t>
    </w:r>
    <w:r>
      <w:t>I</w:t>
    </w:r>
    <w:r>
      <w:t>I: Vorberechnungen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7A50D" w14:textId="77777777" w:rsidR="006E1197" w:rsidRDefault="001A44CF">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932D8" w14:textId="77777777" w:rsidR="008379C3" w:rsidRDefault="001A44CF">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BFBCB" w14:textId="77777777" w:rsidR="008379C3" w:rsidRDefault="001A44CF" w:rsidP="00102A6F">
    <w:pPr>
      <w:pStyle w:val="Kopfzeile"/>
    </w:pPr>
    <w:r w:rsidRPr="008379C3">
      <w:t xml:space="preserve">Statistische Basisprüfung Auffälligkeitskriterien: Plausibilität und Vollzähligkeit nach </w:t>
    </w:r>
    <w:r>
      <w:t>QSKH-RL</w:t>
    </w:r>
  </w:p>
  <w:p w14:paraId="39D76873" w14:textId="77777777" w:rsidR="00102A6F" w:rsidRPr="00395622" w:rsidRDefault="001A44CF" w:rsidP="00102A6F">
    <w:pPr>
      <w:pStyle w:val="Kopfzeile"/>
    </w:pPr>
    <w:r>
      <w:t>09/3</w:t>
    </w:r>
    <w:r w:rsidRPr="00395622">
      <w:t xml:space="preserve"> - </w:t>
    </w:r>
    <w:r>
      <w:t>Herzschrittmacher-Revision/-Systemwechsel/-Explantation</w:t>
    </w:r>
  </w:p>
  <w:p w14:paraId="17CEC51E" w14:textId="77777777" w:rsidR="00102A6F" w:rsidRDefault="001A44CF">
    <w:pPr>
      <w:pStyle w:val="Kopfzeile"/>
    </w:pPr>
    <w:r>
      <w:t>Anhang I</w:t>
    </w:r>
    <w:r>
      <w:t>V</w:t>
    </w:r>
    <w:r>
      <w:t>: Funktionen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43A92" w14:textId="77777777" w:rsidR="008379C3" w:rsidRDefault="001A44CF">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B1D3D" w14:textId="77777777" w:rsidR="00130B47" w:rsidRPr="00395622" w:rsidRDefault="001A44CF"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6C1D9C20" w14:textId="77777777" w:rsidR="00130B47" w:rsidRPr="00395622" w:rsidRDefault="001A44CF" w:rsidP="00130B47">
    <w:pPr>
      <w:pStyle w:val="Kopfzeile"/>
    </w:pPr>
    <w:r>
      <w:t>09/3</w:t>
    </w:r>
    <w:r w:rsidRPr="00395622">
      <w:t xml:space="preserve"> - </w:t>
    </w:r>
    <w:r>
      <w:t>Herzschrittmacher-Revision/-Systemwechsel/-Explantation</w:t>
    </w:r>
  </w:p>
  <w:p w14:paraId="46FB7847" w14:textId="77777777" w:rsidR="00257C02" w:rsidRDefault="001A44CF"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00639" w14:textId="77777777" w:rsidR="00B71823" w:rsidRDefault="001A44CF" w:rsidP="003473BE">
    <w:pPr>
      <w:pStyle w:val="Kopfzeile"/>
    </w:pPr>
    <w:r w:rsidRPr="00B71823">
      <w:t xml:space="preserve">Statistische Basisprüfung Auffälligkeitskriterien: Plausibilität und Vollzähligkeit nach </w:t>
    </w:r>
    <w:r>
      <w:t>QSKH-RL</w:t>
    </w:r>
  </w:p>
  <w:p w14:paraId="1DCBA069" w14:textId="77777777" w:rsidR="003473BE" w:rsidRPr="00395622" w:rsidRDefault="001A44CF" w:rsidP="003473BE">
    <w:pPr>
      <w:pStyle w:val="Kopfzeile"/>
    </w:pPr>
    <w:r>
      <w:t>09/3</w:t>
    </w:r>
    <w:r w:rsidRPr="00395622">
      <w:t xml:space="preserve"> - </w:t>
    </w:r>
    <w:r>
      <w:t>Herzschrittmacher-Revision/-Systemwechsel/-Explantation</w:t>
    </w:r>
  </w:p>
  <w:p w14:paraId="27D59E9C" w14:textId="77777777" w:rsidR="003473BE" w:rsidRDefault="001A44CF">
    <w:pPr>
      <w:pStyle w:val="Kopfzeile"/>
    </w:pPr>
    <w:r>
      <w:t>850339: Häufige Angabe 'kein Eingriff an der Sonde' be</w:t>
    </w:r>
    <w:r>
      <w:t>i gleichzeitiger Dokumentation von Sondenproblemen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05DD1" w14:textId="77777777" w:rsidR="00B71823" w:rsidRDefault="001A44C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37E4" w14:textId="77777777" w:rsidR="00B71823" w:rsidRDefault="001A44C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73B13" w14:textId="77777777" w:rsidR="00B71823" w:rsidRDefault="001A44CF" w:rsidP="003473BE">
    <w:pPr>
      <w:pStyle w:val="Kopfzeile"/>
    </w:pPr>
    <w:r w:rsidRPr="00B71823">
      <w:t>Statistische Basisprüfung Auffälligkeitskriterien: Plausibili</w:t>
    </w:r>
    <w:r w:rsidRPr="00B71823">
      <w:t xml:space="preserve">tät und Vollzähligkeit nach </w:t>
    </w:r>
    <w:r>
      <w:t>QSKH-RL</w:t>
    </w:r>
  </w:p>
  <w:p w14:paraId="6212197F" w14:textId="77777777" w:rsidR="003473BE" w:rsidRPr="00395622" w:rsidRDefault="001A44CF" w:rsidP="003473BE">
    <w:pPr>
      <w:pStyle w:val="Kopfzeile"/>
    </w:pPr>
    <w:r>
      <w:t>09/3</w:t>
    </w:r>
    <w:r w:rsidRPr="00395622">
      <w:t xml:space="preserve"> - </w:t>
    </w:r>
    <w:r>
      <w:t>Herzschrittmacher-Revision/-Systemwechsel/-Explantation</w:t>
    </w:r>
  </w:p>
  <w:p w14:paraId="6B6915EB" w14:textId="77777777" w:rsidR="003473BE" w:rsidRDefault="001A44CF">
    <w:pPr>
      <w:pStyle w:val="Kopfzeile"/>
    </w:pPr>
    <w:r>
      <w:t>813074: Unterdokumentation von GKV-Patientinnen und GKV-Patienten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B1DD3" w14:textId="77777777" w:rsidR="00B71823" w:rsidRDefault="001A44CF">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642A8" w14:textId="77777777" w:rsidR="00B71823" w:rsidRDefault="001A44CF">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28F8" w14:textId="77777777" w:rsidR="00B71823" w:rsidRDefault="001A44CF" w:rsidP="003473BE">
    <w:pPr>
      <w:pStyle w:val="Kopfzeile"/>
    </w:pPr>
    <w:r w:rsidRPr="00B71823">
      <w:t xml:space="preserve">Statistische Basisprüfung Auffälligkeitskriterien: Plausibilität und Vollzähligkeit nach </w:t>
    </w:r>
    <w:r>
      <w:t>QSKH-RL</w:t>
    </w:r>
  </w:p>
  <w:p w14:paraId="4771936D" w14:textId="77777777" w:rsidR="003473BE" w:rsidRPr="00395622" w:rsidRDefault="001A44CF" w:rsidP="003473BE">
    <w:pPr>
      <w:pStyle w:val="Kopfzeile"/>
    </w:pPr>
    <w:r>
      <w:t>09/3</w:t>
    </w:r>
    <w:r w:rsidRPr="00395622">
      <w:t xml:space="preserve"> - </w:t>
    </w:r>
    <w:r>
      <w:t>Herzschrittmacher-Revision/-Systemwechsel/-Explantation</w:t>
    </w:r>
  </w:p>
  <w:p w14:paraId="6B319490" w14:textId="77777777" w:rsidR="003473BE" w:rsidRDefault="001A44CF">
    <w:pPr>
      <w:pStyle w:val="Kopfzeile"/>
    </w:pPr>
    <w:r>
      <w:t>850167: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1269"/>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A44CF"/>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20D2"/>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549FA"/>
    <w:rsid w:val="0036275C"/>
    <w:rsid w:val="00366907"/>
    <w:rsid w:val="003768C0"/>
    <w:rsid w:val="003813F1"/>
    <w:rsid w:val="003949CC"/>
    <w:rsid w:val="00395622"/>
    <w:rsid w:val="00396E52"/>
    <w:rsid w:val="003B1E57"/>
    <w:rsid w:val="003C4EAC"/>
    <w:rsid w:val="003E1627"/>
    <w:rsid w:val="003E2A28"/>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16F63"/>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3059"/>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footer" Target="footer29.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46A8EF2-F74A-49BE-93EC-9C25F2E1AF3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96238C7-EDDF-49F1-8F61-C8717F47FA8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2093</Words>
  <Characters>13191</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09/3 -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2020-04-27T13:01:00Z</dcterms:modified>
</cp:coreProperties>
</file>